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320CA6" w14:textId="77777777" w:rsidR="001B30F6" w:rsidRPr="001B30F6" w:rsidRDefault="00D878AA" w:rsidP="00602AB9">
      <w:pPr>
        <w:ind w:firstLine="0"/>
        <w:contextualSpacing/>
        <w:rPr>
          <w:b/>
          <w:sz w:val="40"/>
          <w:szCs w:val="40"/>
        </w:rPr>
      </w:pPr>
      <w:r w:rsidRPr="001B30F6">
        <w:rPr>
          <w:b/>
          <w:noProof/>
          <w:sz w:val="40"/>
          <w:szCs w:val="40"/>
          <w:lang w:val="en-GB" w:eastAsia="en-GB"/>
        </w:rPr>
        <mc:AlternateContent>
          <mc:Choice Requires="wps">
            <w:drawing>
              <wp:anchor distT="0" distB="0" distL="114300" distR="114300" simplePos="0" relativeHeight="251658240" behindDoc="0" locked="0" layoutInCell="1" allowOverlap="1" wp14:anchorId="2222CFE9" wp14:editId="2C8EE5E0">
                <wp:simplePos x="0" y="0"/>
                <wp:positionH relativeFrom="column">
                  <wp:posOffset>1485900</wp:posOffset>
                </wp:positionH>
                <wp:positionV relativeFrom="paragraph">
                  <wp:posOffset>-183515</wp:posOffset>
                </wp:positionV>
                <wp:extent cx="297815" cy="401320"/>
                <wp:effectExtent l="635" t="317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815" cy="401320"/>
                        </a:xfrm>
                        <a:prstGeom prst="rect">
                          <a:avLst/>
                        </a:prstGeom>
                        <a:noFill/>
                        <a:ln>
                          <a:noFill/>
                        </a:ln>
                        <a:extLst>
                          <a:ext uri="{909E8E84-426E-40DD-AFC4-6F175D3DCCD1}">
                            <a14:hiddenFill xmlns:a14="http://schemas.microsoft.com/office/drawing/2010/main">
                              <a:solidFill>
                                <a:srgbClr val="9A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7690B" w14:textId="77777777" w:rsidR="0093082C" w:rsidRDefault="0093082C" w:rsidP="00376732">
                            <w:pPr>
                              <w:ind w:firstLine="0"/>
                              <w:jc w:val="center"/>
                              <w:rPr>
                                <w:b/>
                                <w:sz w:val="40"/>
                                <w:szCs w:val="40"/>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22CFE9" id="_x0000_t202" coordsize="21600,21600" o:spt="202" path="m,l,21600r21600,l21600,xe">
                <v:stroke joinstyle="miter"/>
                <v:path gradientshapeok="t" o:connecttype="rect"/>
              </v:shapetype>
              <v:shape id="Text Box 3" o:spid="_x0000_s1026" type="#_x0000_t202" style="position:absolute;margin-left:117pt;margin-top:-14.45pt;width:23.45pt;height:31.6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" filled="f" fillcolor="#9a0000" stroked="f">
                <v:textbox style="mso-fit-shape-to-text:t">
                  <w:txbxContent>
                    <w:p w14:paraId="5AF7690B" w14:textId="77777777" w:rsidR="0093082C" w:rsidRDefault="0093082C" w:rsidP="00376732">
                      <w:pPr>
                        <w:ind w:firstLine="0"/>
                        <w:jc w:val="center"/>
                        <w:rPr>
                          <w:b/>
                          <w:sz w:val="40"/>
                          <w:szCs w:val="40"/>
                        </w:rPr>
                      </w:pPr>
                    </w:p>
                  </w:txbxContent>
                </v:textbox>
              </v:shape>
            </w:pict>
          </mc:Fallback>
        </mc:AlternateContent>
      </w:r>
      <w:r w:rsidR="00642DF8" w:rsidRPr="001B30F6">
        <w:rPr>
          <w:b/>
          <w:sz w:val="40"/>
          <w:szCs w:val="40"/>
        </w:rPr>
        <w:t xml:space="preserve">CCCM CASE STUDIES </w:t>
      </w:r>
    </w:p>
    <w:p w14:paraId="291C183E" w14:textId="77777777" w:rsidR="007561B5" w:rsidRPr="001B30F6" w:rsidRDefault="00602AB9" w:rsidP="00602AB9">
      <w:pPr>
        <w:ind w:firstLine="0"/>
        <w:contextualSpacing/>
      </w:pPr>
      <w:r>
        <w:rPr>
          <w:sz w:val="32"/>
          <w:szCs w:val="32"/>
        </w:rPr>
        <w:t>Submission</w:t>
      </w:r>
      <w:r w:rsidR="00642DF8" w:rsidRPr="00642DF8">
        <w:rPr>
          <w:sz w:val="32"/>
          <w:szCs w:val="32"/>
        </w:rPr>
        <w:t xml:space="preserve"> Form</w:t>
      </w:r>
    </w:p>
    <w:p w14:paraId="35DAD77E" w14:textId="77777777" w:rsidR="00717589" w:rsidRDefault="00717589" w:rsidP="00602AB9">
      <w:pPr>
        <w:ind w:firstLine="0"/>
        <w:contextualSpacing/>
        <w:rPr>
          <w:rFonts w:cstheme="minorHAnsi"/>
          <w:i/>
        </w:rPr>
      </w:pPr>
    </w:p>
    <w:p w14:paraId="2789D5DD" w14:textId="77777777" w:rsidR="00602AB9" w:rsidRDefault="00602AB9" w:rsidP="00602AB9">
      <w:pPr>
        <w:ind w:firstLine="0"/>
        <w:contextualSpacing/>
        <w:rPr>
          <w:rFonts w:cstheme="minorHAnsi"/>
          <w:b/>
        </w:rPr>
      </w:pPr>
    </w:p>
    <w:p w14:paraId="6DDE57FF" w14:textId="77777777" w:rsidR="00507EE4" w:rsidRDefault="00507EE4" w:rsidP="00602AB9">
      <w:pPr>
        <w:ind w:firstLine="0"/>
        <w:contextualSpacing/>
        <w:rPr>
          <w:rFonts w:cstheme="minorHAnsi"/>
          <w:b/>
        </w:rPr>
      </w:pPr>
      <w:r>
        <w:rPr>
          <w:rFonts w:cstheme="minorHAnsi"/>
          <w:b/>
        </w:rPr>
        <w:t>Dear Contributors,</w:t>
      </w:r>
    </w:p>
    <w:p w14:paraId="05E2D43E" w14:textId="77777777" w:rsidR="006A3FBE" w:rsidRDefault="006A3FBE" w:rsidP="006A3FBE">
      <w:pPr>
        <w:ind w:firstLine="0"/>
        <w:contextualSpacing/>
        <w:jc w:val="both"/>
        <w:rPr>
          <w:rFonts w:cstheme="minorHAnsi"/>
        </w:rPr>
      </w:pPr>
      <w:r>
        <w:rPr>
          <w:rFonts w:cstheme="minorHAnsi"/>
        </w:rPr>
        <w:t xml:space="preserve">Thank you very much for sharing with us your experience and learning in CCCM. </w:t>
      </w:r>
    </w:p>
    <w:p w14:paraId="69F4F2B6" w14:textId="77777777" w:rsidR="007561B5" w:rsidRDefault="00507EE4" w:rsidP="006A3FBE">
      <w:pPr>
        <w:ind w:firstLine="0"/>
        <w:contextualSpacing/>
        <w:jc w:val="both"/>
        <w:rPr>
          <w:rFonts w:cstheme="minorHAnsi"/>
        </w:rPr>
      </w:pPr>
      <w:r w:rsidRPr="00507EE4">
        <w:rPr>
          <w:rFonts w:cstheme="minorHAnsi"/>
        </w:rPr>
        <w:t>To</w:t>
      </w:r>
      <w:r w:rsidR="00642DF8" w:rsidRPr="00507EE4">
        <w:rPr>
          <w:rFonts w:cstheme="minorHAnsi"/>
        </w:rPr>
        <w:t xml:space="preserve"> allow accurate learnings to be gained, case studies will not be directly attr</w:t>
      </w:r>
      <w:r w:rsidR="007C6CA8" w:rsidRPr="00507EE4">
        <w:rPr>
          <w:rFonts w:cstheme="minorHAnsi"/>
        </w:rPr>
        <w:t>ibuted to individuals or organiz</w:t>
      </w:r>
      <w:r w:rsidR="00642DF8" w:rsidRPr="00507EE4">
        <w:rPr>
          <w:rFonts w:cstheme="minorHAnsi"/>
        </w:rPr>
        <w:t>ations. However, credits to individuals</w:t>
      </w:r>
      <w:r w:rsidR="0061176D">
        <w:rPr>
          <w:rFonts w:cstheme="minorHAnsi"/>
        </w:rPr>
        <w:t xml:space="preserve"> and organizations</w:t>
      </w:r>
      <w:r w:rsidR="00642DF8" w:rsidRPr="00507EE4">
        <w:rPr>
          <w:rFonts w:cstheme="minorHAnsi"/>
        </w:rPr>
        <w:t xml:space="preserve"> will be </w:t>
      </w:r>
      <w:r w:rsidR="006A3FBE">
        <w:rPr>
          <w:rFonts w:cstheme="minorHAnsi"/>
        </w:rPr>
        <w:t>provide</w:t>
      </w:r>
      <w:r w:rsidR="00642DF8" w:rsidRPr="00507EE4">
        <w:rPr>
          <w:rFonts w:cstheme="minorHAnsi"/>
        </w:rPr>
        <w:t xml:space="preserve"> in the acknowledgments section </w:t>
      </w:r>
      <w:r w:rsidRPr="00507EE4">
        <w:rPr>
          <w:rFonts w:cstheme="minorHAnsi"/>
        </w:rPr>
        <w:t>with your consent.</w:t>
      </w:r>
      <w:r w:rsidR="006A3FBE">
        <w:rPr>
          <w:rFonts w:cstheme="minorHAnsi"/>
        </w:rPr>
        <w:t xml:space="preserve"> Please</w:t>
      </w:r>
      <w:r w:rsidR="0061176D">
        <w:rPr>
          <w:rFonts w:cstheme="minorHAnsi"/>
        </w:rPr>
        <w:t xml:space="preserve"> also</w:t>
      </w:r>
      <w:r w:rsidR="006A3FBE">
        <w:rPr>
          <w:rFonts w:cstheme="minorHAnsi"/>
        </w:rPr>
        <w:t xml:space="preserve"> help us by also sticking to word limit of each section</w:t>
      </w:r>
      <w:r w:rsidR="0061176D">
        <w:rPr>
          <w:rFonts w:cstheme="minorHAnsi"/>
        </w:rPr>
        <w:t xml:space="preserve"> as much as you can</w:t>
      </w:r>
      <w:r w:rsidR="006A3FBE">
        <w:rPr>
          <w:rFonts w:cstheme="minorHAnsi"/>
        </w:rPr>
        <w:t>.</w:t>
      </w:r>
    </w:p>
    <w:p w14:paraId="7510260D" w14:textId="77777777" w:rsidR="006A3FBE" w:rsidRDefault="006A3FBE" w:rsidP="00602AB9">
      <w:pPr>
        <w:ind w:firstLine="0"/>
        <w:contextualSpacing/>
        <w:rPr>
          <w:rFonts w:cstheme="minorHAnsi"/>
        </w:rPr>
      </w:pPr>
    </w:p>
    <w:p w14:paraId="0790BD2F" w14:textId="77777777" w:rsidR="00F110A2" w:rsidRDefault="0061176D" w:rsidP="00602AB9">
      <w:pPr>
        <w:ind w:firstLine="0"/>
        <w:contextualSpacing/>
        <w:rPr>
          <w:rFonts w:cstheme="minorHAnsi"/>
        </w:rPr>
      </w:pPr>
      <w:r>
        <w:rPr>
          <w:rFonts w:cstheme="minorHAnsi"/>
        </w:rPr>
        <w:t>Please email c</w:t>
      </w:r>
      <w:r w:rsidR="00F110A2">
        <w:rPr>
          <w:rFonts w:cstheme="minorHAnsi"/>
        </w:rPr>
        <w:t xml:space="preserve">ompleted form, supporting documents and photos to: </w:t>
      </w:r>
      <w:hyperlink r:id="rId11" w:history="1">
        <w:r w:rsidR="00F7102B" w:rsidRPr="000761DD">
          <w:rPr>
            <w:rStyle w:val="Hyperlink"/>
            <w:rFonts w:cstheme="minorHAnsi"/>
            <w:highlight w:val="yellow"/>
          </w:rPr>
          <w:t>casestudies@cccmcluster.org</w:t>
        </w:r>
      </w:hyperlink>
    </w:p>
    <w:p w14:paraId="56B65C4F" w14:textId="77777777" w:rsidR="000F69D7" w:rsidRDefault="00660405" w:rsidP="00602AB9">
      <w:pPr>
        <w:pStyle w:val="Heading1"/>
        <w:contextualSpacing/>
        <w:rPr>
          <w:ins w:id="0" w:author="annika grafweg" w:date="2020-02-10T10:27:00Z"/>
          <w:rFonts w:cstheme="minorHAnsi"/>
          <w:b/>
        </w:rPr>
      </w:pPr>
      <w:r>
        <w:rPr>
          <w:rFonts w:cstheme="minorHAnsi"/>
          <w:b/>
          <w:u w:val="single"/>
        </w:rPr>
        <w:t xml:space="preserve">Word limit: </w:t>
      </w:r>
      <w:r>
        <w:rPr>
          <w:rFonts w:cstheme="minorHAnsi"/>
          <w:b/>
        </w:rPr>
        <w:t>1500 words</w:t>
      </w:r>
    </w:p>
    <w:p w14:paraId="2D00314B" w14:textId="77777777" w:rsidR="007561B5" w:rsidRPr="00EC5FC6" w:rsidRDefault="007561B5" w:rsidP="00602AB9">
      <w:pPr>
        <w:pStyle w:val="Heading1"/>
        <w:contextualSpacing/>
        <w:rPr>
          <w:rStyle w:val="IntenseEmphasis"/>
          <w:b w:val="0"/>
          <w:bCs/>
          <w:i w:val="0"/>
          <w:iCs w:val="0"/>
          <w:color w:val="FFFFFF" w:themeColor="background1"/>
          <w:sz w:val="28"/>
          <w:szCs w:val="24"/>
        </w:rPr>
      </w:pPr>
      <w:r w:rsidRPr="00EC5FC6">
        <w:rPr>
          <w:b/>
          <w:bCs w:val="0"/>
        </w:rPr>
        <w:t>1</w:t>
      </w:r>
      <w:r w:rsidR="00EC5FC6">
        <w:rPr>
          <w:b/>
          <w:bCs w:val="0"/>
        </w:rPr>
        <w:t>.</w:t>
      </w:r>
      <w:r w:rsidR="00642DF8" w:rsidRPr="00EC5FC6">
        <w:rPr>
          <w:b/>
          <w:bCs w:val="0"/>
        </w:rPr>
        <w:t xml:space="preserve"> </w:t>
      </w:r>
      <w:r w:rsidR="001B30F6" w:rsidRPr="00EC5FC6">
        <w:rPr>
          <w:b/>
          <w:bCs w:val="0"/>
        </w:rPr>
        <w:t xml:space="preserve"> </w:t>
      </w:r>
      <w:r w:rsidRPr="00EC5FC6">
        <w:rPr>
          <w:b/>
          <w:bCs w:val="0"/>
        </w:rPr>
        <w:t>Contact information</w:t>
      </w:r>
    </w:p>
    <w:p w14:paraId="7B6FE7FA" w14:textId="77777777" w:rsidR="007561B5" w:rsidRPr="006A3FBE" w:rsidRDefault="007561B5" w:rsidP="00602AB9">
      <w:pPr>
        <w:pStyle w:val="Heading3"/>
        <w:contextualSpacing/>
        <w:rPr>
          <w:rFonts w:eastAsiaTheme="minorEastAsia"/>
          <w:sz w:val="22"/>
          <w:szCs w:val="22"/>
        </w:rPr>
      </w:pPr>
      <w:r w:rsidRPr="006A3FBE">
        <w:rPr>
          <w:sz w:val="22"/>
          <w:szCs w:val="22"/>
        </w:rPr>
        <w:t>Person</w:t>
      </w:r>
      <w:r w:rsidR="006A3FBE" w:rsidRPr="006A3FBE">
        <w:rPr>
          <w:sz w:val="22"/>
          <w:szCs w:val="22"/>
        </w:rPr>
        <w:t>(s)</w:t>
      </w:r>
      <w:r w:rsidRPr="006A3FBE">
        <w:rPr>
          <w:sz w:val="22"/>
          <w:szCs w:val="22"/>
        </w:rPr>
        <w:t xml:space="preserve"> completing this form</w:t>
      </w:r>
      <w:r w:rsidR="006A3FBE">
        <w:rPr>
          <w:sz w:val="22"/>
          <w:szCs w:val="22"/>
        </w:rPr>
        <w:t>:</w:t>
      </w:r>
      <w:r w:rsidR="00D878AA" w:rsidRPr="006A3FBE">
        <w:rPr>
          <w:rFonts w:eastAsiaTheme="minorEastAsia"/>
          <w:sz w:val="22"/>
          <w:szCs w:val="22"/>
        </w:rPr>
        <w:t xml:space="preserve">  </w:t>
      </w:r>
    </w:p>
    <w:tbl>
      <w:tblPr>
        <w:tblW w:w="10086" w:type="dxa"/>
        <w:tblInd w:w="108" w:type="dxa"/>
        <w:tblBorders>
          <w:top w:val="single" w:sz="2" w:space="0" w:color="7F7F7F"/>
          <w:left w:val="single" w:sz="2" w:space="0" w:color="7F7F7F"/>
          <w:bottom w:val="single" w:sz="2" w:space="0" w:color="7F7F7F"/>
          <w:right w:val="single" w:sz="2" w:space="0" w:color="7F7F7F"/>
        </w:tblBorders>
        <w:tblLook w:val="00A0" w:firstRow="1" w:lastRow="0" w:firstColumn="1" w:lastColumn="0" w:noHBand="0" w:noVBand="0"/>
      </w:tblPr>
      <w:tblGrid>
        <w:gridCol w:w="894"/>
        <w:gridCol w:w="3246"/>
        <w:gridCol w:w="2126"/>
        <w:gridCol w:w="3820"/>
      </w:tblGrid>
      <w:tr w:rsidR="00602AB9" w:rsidRPr="00F110A2" w14:paraId="27C47CEA" w14:textId="77777777" w:rsidTr="000A6E27">
        <w:trPr>
          <w:trHeight w:val="285"/>
        </w:trPr>
        <w:tc>
          <w:tcPr>
            <w:tcW w:w="894" w:type="dxa"/>
            <w:vAlign w:val="center"/>
          </w:tcPr>
          <w:p w14:paraId="0F236AF1" w14:textId="77777777" w:rsidR="00602AB9" w:rsidRPr="00F110A2" w:rsidRDefault="00602AB9" w:rsidP="00602AB9">
            <w:pPr>
              <w:ind w:firstLine="0"/>
              <w:contextualSpacing/>
              <w:rPr>
                <w:rFonts w:cstheme="minorHAnsi"/>
                <w:sz w:val="20"/>
                <w:szCs w:val="20"/>
              </w:rPr>
            </w:pPr>
            <w:r w:rsidRPr="00F110A2">
              <w:rPr>
                <w:rFonts w:cstheme="minorHAnsi"/>
                <w:sz w:val="20"/>
                <w:szCs w:val="20"/>
              </w:rPr>
              <w:t>Name:</w:t>
            </w:r>
          </w:p>
        </w:tc>
        <w:tc>
          <w:tcPr>
            <w:tcW w:w="3246" w:type="dxa"/>
            <w:vAlign w:val="center"/>
          </w:tcPr>
          <w:p w14:paraId="5CCA629C" w14:textId="77777777" w:rsidR="00602AB9" w:rsidRPr="00F110A2" w:rsidRDefault="00602AB9" w:rsidP="00602AB9">
            <w:pPr>
              <w:ind w:firstLine="0"/>
              <w:contextualSpacing/>
              <w:rPr>
                <w:rFonts w:cstheme="minorHAnsi"/>
                <w:b/>
                <w:sz w:val="20"/>
                <w:szCs w:val="20"/>
              </w:rPr>
            </w:pPr>
          </w:p>
        </w:tc>
        <w:tc>
          <w:tcPr>
            <w:tcW w:w="2126" w:type="dxa"/>
          </w:tcPr>
          <w:p w14:paraId="5B35EA50" w14:textId="77777777" w:rsidR="00602AB9" w:rsidRPr="00F110A2" w:rsidRDefault="00602AB9" w:rsidP="00602AB9">
            <w:pPr>
              <w:ind w:firstLine="0"/>
              <w:contextualSpacing/>
              <w:rPr>
                <w:rFonts w:cstheme="minorHAnsi"/>
                <w:bCs/>
                <w:sz w:val="20"/>
                <w:szCs w:val="20"/>
              </w:rPr>
            </w:pPr>
            <w:r w:rsidRPr="00F110A2">
              <w:rPr>
                <w:rFonts w:cstheme="minorHAnsi"/>
                <w:bCs/>
                <w:sz w:val="20"/>
                <w:szCs w:val="20"/>
              </w:rPr>
              <w:t>Organization:</w:t>
            </w:r>
          </w:p>
        </w:tc>
        <w:tc>
          <w:tcPr>
            <w:tcW w:w="3820" w:type="dxa"/>
          </w:tcPr>
          <w:p w14:paraId="3E6AF1A1" w14:textId="77777777" w:rsidR="00602AB9" w:rsidRPr="00F110A2" w:rsidRDefault="00602AB9" w:rsidP="00602AB9">
            <w:pPr>
              <w:ind w:firstLine="0"/>
              <w:contextualSpacing/>
              <w:rPr>
                <w:rFonts w:cstheme="minorHAnsi"/>
                <w:b/>
                <w:sz w:val="20"/>
                <w:szCs w:val="20"/>
              </w:rPr>
            </w:pPr>
          </w:p>
        </w:tc>
      </w:tr>
      <w:tr w:rsidR="00602AB9" w:rsidRPr="00F110A2" w14:paraId="014099C7" w14:textId="77777777" w:rsidTr="000A6E27">
        <w:trPr>
          <w:trHeight w:val="273"/>
        </w:trPr>
        <w:tc>
          <w:tcPr>
            <w:tcW w:w="894" w:type="dxa"/>
            <w:vAlign w:val="center"/>
          </w:tcPr>
          <w:p w14:paraId="37F8E52A" w14:textId="77777777" w:rsidR="00602AB9" w:rsidRPr="00F110A2" w:rsidRDefault="00602AB9" w:rsidP="00602AB9">
            <w:pPr>
              <w:ind w:firstLine="0"/>
              <w:contextualSpacing/>
              <w:rPr>
                <w:rFonts w:cstheme="minorHAnsi"/>
                <w:sz w:val="20"/>
                <w:szCs w:val="20"/>
              </w:rPr>
            </w:pPr>
            <w:r w:rsidRPr="00F110A2">
              <w:rPr>
                <w:rFonts w:cstheme="minorHAnsi"/>
                <w:sz w:val="20"/>
                <w:szCs w:val="20"/>
              </w:rPr>
              <w:t>Email:</w:t>
            </w:r>
          </w:p>
        </w:tc>
        <w:tc>
          <w:tcPr>
            <w:tcW w:w="3246" w:type="dxa"/>
            <w:vAlign w:val="center"/>
          </w:tcPr>
          <w:p w14:paraId="627C5306" w14:textId="77777777" w:rsidR="00602AB9" w:rsidRPr="00F110A2" w:rsidRDefault="00602AB9" w:rsidP="00602AB9">
            <w:pPr>
              <w:ind w:firstLine="0"/>
              <w:contextualSpacing/>
              <w:rPr>
                <w:rFonts w:cstheme="minorHAnsi"/>
                <w:b/>
                <w:sz w:val="20"/>
                <w:szCs w:val="20"/>
              </w:rPr>
            </w:pPr>
          </w:p>
        </w:tc>
        <w:tc>
          <w:tcPr>
            <w:tcW w:w="2126" w:type="dxa"/>
          </w:tcPr>
          <w:p w14:paraId="5689F40E" w14:textId="77777777" w:rsidR="00602AB9" w:rsidRPr="00F110A2" w:rsidRDefault="00602AB9" w:rsidP="00602AB9">
            <w:pPr>
              <w:ind w:firstLine="0"/>
              <w:contextualSpacing/>
              <w:rPr>
                <w:rFonts w:cstheme="minorHAnsi"/>
                <w:bCs/>
                <w:sz w:val="20"/>
                <w:szCs w:val="20"/>
              </w:rPr>
            </w:pPr>
            <w:r w:rsidRPr="00F110A2">
              <w:rPr>
                <w:rFonts w:cstheme="minorHAnsi"/>
                <w:bCs/>
                <w:sz w:val="20"/>
                <w:szCs w:val="20"/>
              </w:rPr>
              <w:t>Skype/Whats</w:t>
            </w:r>
            <w:r w:rsidR="000A6E27">
              <w:rPr>
                <w:rFonts w:cstheme="minorHAnsi"/>
                <w:bCs/>
                <w:sz w:val="20"/>
                <w:szCs w:val="20"/>
              </w:rPr>
              <w:t>A</w:t>
            </w:r>
            <w:r w:rsidRPr="00F110A2">
              <w:rPr>
                <w:rFonts w:cstheme="minorHAnsi"/>
                <w:bCs/>
                <w:sz w:val="20"/>
                <w:szCs w:val="20"/>
              </w:rPr>
              <w:t>pp:</w:t>
            </w:r>
          </w:p>
        </w:tc>
        <w:tc>
          <w:tcPr>
            <w:tcW w:w="3820" w:type="dxa"/>
          </w:tcPr>
          <w:p w14:paraId="0564A5FD" w14:textId="77777777" w:rsidR="00602AB9" w:rsidRPr="00F110A2" w:rsidRDefault="00602AB9" w:rsidP="00602AB9">
            <w:pPr>
              <w:ind w:firstLine="0"/>
              <w:contextualSpacing/>
              <w:rPr>
                <w:rFonts w:cstheme="minorHAnsi"/>
                <w:b/>
                <w:sz w:val="20"/>
                <w:szCs w:val="20"/>
              </w:rPr>
            </w:pPr>
          </w:p>
        </w:tc>
      </w:tr>
    </w:tbl>
    <w:p w14:paraId="265829FB" w14:textId="77777777" w:rsidR="007561B5" w:rsidRPr="00F110A2" w:rsidRDefault="007561B5" w:rsidP="00602AB9">
      <w:pPr>
        <w:ind w:firstLine="0"/>
        <w:contextualSpacing/>
        <w:rPr>
          <w:rFonts w:cstheme="minorHAnsi"/>
          <w:sz w:val="20"/>
          <w:szCs w:val="20"/>
        </w:rPr>
      </w:pPr>
    </w:p>
    <w:tbl>
      <w:tblPr>
        <w:tblW w:w="10086" w:type="dxa"/>
        <w:tblInd w:w="108" w:type="dxa"/>
        <w:tblBorders>
          <w:top w:val="single" w:sz="2" w:space="0" w:color="7F7F7F"/>
          <w:left w:val="single" w:sz="2" w:space="0" w:color="7F7F7F"/>
          <w:bottom w:val="single" w:sz="2" w:space="0" w:color="7F7F7F"/>
          <w:right w:val="single" w:sz="2" w:space="0" w:color="7F7F7F"/>
        </w:tblBorders>
        <w:tblLook w:val="00A0" w:firstRow="1" w:lastRow="0" w:firstColumn="1" w:lastColumn="0" w:noHBand="0" w:noVBand="0"/>
      </w:tblPr>
      <w:tblGrid>
        <w:gridCol w:w="894"/>
        <w:gridCol w:w="3246"/>
        <w:gridCol w:w="2126"/>
        <w:gridCol w:w="3820"/>
      </w:tblGrid>
      <w:tr w:rsidR="00602AB9" w:rsidRPr="00F110A2" w14:paraId="6AD5FE73" w14:textId="77777777" w:rsidTr="000A6E27">
        <w:trPr>
          <w:trHeight w:val="285"/>
        </w:trPr>
        <w:tc>
          <w:tcPr>
            <w:tcW w:w="894" w:type="dxa"/>
            <w:vAlign w:val="center"/>
          </w:tcPr>
          <w:p w14:paraId="1F4F4EFD" w14:textId="77777777" w:rsidR="00602AB9" w:rsidRPr="00F110A2" w:rsidRDefault="00602AB9" w:rsidP="00602AB9">
            <w:pPr>
              <w:ind w:firstLine="0"/>
              <w:contextualSpacing/>
              <w:rPr>
                <w:rFonts w:cstheme="minorHAnsi"/>
                <w:sz w:val="20"/>
                <w:szCs w:val="20"/>
              </w:rPr>
            </w:pPr>
            <w:r w:rsidRPr="00F110A2">
              <w:rPr>
                <w:rFonts w:cstheme="minorHAnsi"/>
                <w:sz w:val="20"/>
                <w:szCs w:val="20"/>
              </w:rPr>
              <w:t>Name:</w:t>
            </w:r>
          </w:p>
        </w:tc>
        <w:tc>
          <w:tcPr>
            <w:tcW w:w="3246" w:type="dxa"/>
            <w:vAlign w:val="center"/>
          </w:tcPr>
          <w:p w14:paraId="409605DB" w14:textId="77777777" w:rsidR="00602AB9" w:rsidRPr="00F110A2" w:rsidRDefault="00602AB9" w:rsidP="00602AB9">
            <w:pPr>
              <w:ind w:firstLine="0"/>
              <w:contextualSpacing/>
              <w:rPr>
                <w:rFonts w:cstheme="minorHAnsi"/>
                <w:b/>
                <w:sz w:val="20"/>
                <w:szCs w:val="20"/>
              </w:rPr>
            </w:pPr>
          </w:p>
        </w:tc>
        <w:tc>
          <w:tcPr>
            <w:tcW w:w="2126" w:type="dxa"/>
          </w:tcPr>
          <w:p w14:paraId="566B7EC2" w14:textId="77777777" w:rsidR="00602AB9" w:rsidRPr="00F110A2" w:rsidRDefault="00602AB9" w:rsidP="00602AB9">
            <w:pPr>
              <w:ind w:firstLine="0"/>
              <w:contextualSpacing/>
              <w:rPr>
                <w:rFonts w:cstheme="minorHAnsi"/>
                <w:bCs/>
                <w:sz w:val="20"/>
                <w:szCs w:val="20"/>
              </w:rPr>
            </w:pPr>
            <w:r w:rsidRPr="00F110A2">
              <w:rPr>
                <w:rFonts w:cstheme="minorHAnsi"/>
                <w:bCs/>
                <w:sz w:val="20"/>
                <w:szCs w:val="20"/>
              </w:rPr>
              <w:t>Organization:</w:t>
            </w:r>
          </w:p>
        </w:tc>
        <w:tc>
          <w:tcPr>
            <w:tcW w:w="3820" w:type="dxa"/>
          </w:tcPr>
          <w:p w14:paraId="74EAB2B0" w14:textId="77777777" w:rsidR="00602AB9" w:rsidRPr="00F110A2" w:rsidRDefault="00602AB9" w:rsidP="00602AB9">
            <w:pPr>
              <w:ind w:firstLine="0"/>
              <w:contextualSpacing/>
              <w:rPr>
                <w:rFonts w:cstheme="minorHAnsi"/>
                <w:b/>
                <w:sz w:val="20"/>
                <w:szCs w:val="20"/>
              </w:rPr>
            </w:pPr>
          </w:p>
        </w:tc>
      </w:tr>
      <w:tr w:rsidR="00602AB9" w:rsidRPr="00F110A2" w14:paraId="690A2A7F" w14:textId="77777777" w:rsidTr="000A6E27">
        <w:trPr>
          <w:trHeight w:val="273"/>
        </w:trPr>
        <w:tc>
          <w:tcPr>
            <w:tcW w:w="894" w:type="dxa"/>
            <w:vAlign w:val="center"/>
          </w:tcPr>
          <w:p w14:paraId="2E8F6D00" w14:textId="77777777" w:rsidR="00602AB9" w:rsidRPr="00F110A2" w:rsidRDefault="00602AB9" w:rsidP="00602AB9">
            <w:pPr>
              <w:ind w:firstLine="0"/>
              <w:contextualSpacing/>
              <w:rPr>
                <w:rFonts w:cstheme="minorHAnsi"/>
                <w:sz w:val="20"/>
                <w:szCs w:val="20"/>
              </w:rPr>
            </w:pPr>
            <w:r w:rsidRPr="00F110A2">
              <w:rPr>
                <w:rFonts w:cstheme="minorHAnsi"/>
                <w:sz w:val="20"/>
                <w:szCs w:val="20"/>
              </w:rPr>
              <w:t>Email:</w:t>
            </w:r>
          </w:p>
        </w:tc>
        <w:tc>
          <w:tcPr>
            <w:tcW w:w="3246" w:type="dxa"/>
            <w:vAlign w:val="center"/>
          </w:tcPr>
          <w:p w14:paraId="4F557024" w14:textId="77777777" w:rsidR="00602AB9" w:rsidRPr="00F110A2" w:rsidRDefault="00602AB9" w:rsidP="00602AB9">
            <w:pPr>
              <w:ind w:firstLine="0"/>
              <w:contextualSpacing/>
              <w:rPr>
                <w:rFonts w:cstheme="minorHAnsi"/>
                <w:b/>
                <w:sz w:val="20"/>
                <w:szCs w:val="20"/>
              </w:rPr>
            </w:pPr>
          </w:p>
        </w:tc>
        <w:tc>
          <w:tcPr>
            <w:tcW w:w="2126" w:type="dxa"/>
          </w:tcPr>
          <w:p w14:paraId="1BBBF870" w14:textId="77777777" w:rsidR="00602AB9" w:rsidRPr="00F110A2" w:rsidRDefault="00602AB9" w:rsidP="00602AB9">
            <w:pPr>
              <w:ind w:firstLine="0"/>
              <w:contextualSpacing/>
              <w:rPr>
                <w:rFonts w:cstheme="minorHAnsi"/>
                <w:bCs/>
                <w:sz w:val="20"/>
                <w:szCs w:val="20"/>
              </w:rPr>
            </w:pPr>
            <w:r w:rsidRPr="00F110A2">
              <w:rPr>
                <w:rFonts w:cstheme="minorHAnsi"/>
                <w:bCs/>
                <w:sz w:val="20"/>
                <w:szCs w:val="20"/>
              </w:rPr>
              <w:t>Skype/Whats</w:t>
            </w:r>
            <w:r w:rsidR="000A6E27">
              <w:rPr>
                <w:rFonts w:cstheme="minorHAnsi"/>
                <w:bCs/>
                <w:sz w:val="20"/>
                <w:szCs w:val="20"/>
              </w:rPr>
              <w:t>A</w:t>
            </w:r>
            <w:r w:rsidRPr="00F110A2">
              <w:rPr>
                <w:rFonts w:cstheme="minorHAnsi"/>
                <w:bCs/>
                <w:sz w:val="20"/>
                <w:szCs w:val="20"/>
              </w:rPr>
              <w:t>pp:</w:t>
            </w:r>
          </w:p>
        </w:tc>
        <w:tc>
          <w:tcPr>
            <w:tcW w:w="3820" w:type="dxa"/>
          </w:tcPr>
          <w:p w14:paraId="15368E9F" w14:textId="77777777" w:rsidR="00602AB9" w:rsidRPr="00F110A2" w:rsidRDefault="00602AB9" w:rsidP="00602AB9">
            <w:pPr>
              <w:ind w:firstLine="0"/>
              <w:contextualSpacing/>
              <w:rPr>
                <w:rFonts w:cstheme="minorHAnsi"/>
                <w:b/>
                <w:sz w:val="20"/>
                <w:szCs w:val="20"/>
              </w:rPr>
            </w:pPr>
          </w:p>
        </w:tc>
      </w:tr>
    </w:tbl>
    <w:p w14:paraId="460D47F1" w14:textId="77777777" w:rsidR="007561B5" w:rsidRPr="00EC5FC6" w:rsidRDefault="007561B5" w:rsidP="00602AB9">
      <w:pPr>
        <w:pStyle w:val="Heading1"/>
        <w:contextualSpacing/>
        <w:rPr>
          <w:b/>
          <w:bCs w:val="0"/>
        </w:rPr>
      </w:pPr>
      <w:r w:rsidRPr="00EC5FC6">
        <w:rPr>
          <w:b/>
          <w:bCs w:val="0"/>
        </w:rPr>
        <w:t>2</w:t>
      </w:r>
      <w:r w:rsidR="00EC5FC6">
        <w:rPr>
          <w:b/>
          <w:bCs w:val="0"/>
        </w:rPr>
        <w:t>.</w:t>
      </w:r>
      <w:r w:rsidR="00642DF8" w:rsidRPr="00EC5FC6">
        <w:rPr>
          <w:b/>
          <w:bCs w:val="0"/>
        </w:rPr>
        <w:t xml:space="preserve"> </w:t>
      </w:r>
      <w:r w:rsidR="001B30F6" w:rsidRPr="00EC5FC6">
        <w:rPr>
          <w:b/>
          <w:bCs w:val="0"/>
        </w:rPr>
        <w:t xml:space="preserve"> </w:t>
      </w:r>
      <w:r w:rsidRPr="00EC5FC6">
        <w:rPr>
          <w:b/>
          <w:bCs w:val="0"/>
        </w:rPr>
        <w:t>Data sources</w:t>
      </w:r>
    </w:p>
    <w:p w14:paraId="068DC16B" w14:textId="77777777" w:rsidR="00507EE4" w:rsidRPr="006A3FBE" w:rsidRDefault="007561B5" w:rsidP="00602AB9">
      <w:pPr>
        <w:pStyle w:val="Heading3"/>
        <w:contextualSpacing/>
        <w:rPr>
          <w:sz w:val="22"/>
          <w:szCs w:val="22"/>
          <w:u w:val="single"/>
        </w:rPr>
      </w:pPr>
      <w:r w:rsidRPr="006A3FBE">
        <w:rPr>
          <w:sz w:val="22"/>
          <w:szCs w:val="22"/>
          <w:u w:val="single"/>
        </w:rPr>
        <w:t>Individuals</w:t>
      </w:r>
      <w:r w:rsidR="00602AB9" w:rsidRPr="006A3FBE">
        <w:rPr>
          <w:sz w:val="22"/>
          <w:szCs w:val="22"/>
        </w:rPr>
        <w:t xml:space="preserve"> </w:t>
      </w:r>
      <w:r w:rsidR="00602AB9" w:rsidRPr="006A3FBE">
        <w:rPr>
          <w:rFonts w:cstheme="minorHAnsi"/>
          <w:sz w:val="22"/>
          <w:szCs w:val="22"/>
        </w:rPr>
        <w:t>w</w:t>
      </w:r>
      <w:r w:rsidRPr="006A3FBE">
        <w:rPr>
          <w:rFonts w:cstheme="minorHAnsi"/>
          <w:sz w:val="22"/>
          <w:szCs w:val="22"/>
        </w:rPr>
        <w:t>ho should be credited in the acknowledgments section of the documen</w:t>
      </w:r>
      <w:r w:rsidR="006A3FBE">
        <w:rPr>
          <w:rFonts w:cstheme="minorHAnsi"/>
          <w:sz w:val="22"/>
          <w:szCs w:val="22"/>
        </w:rPr>
        <w:t>t:</w:t>
      </w:r>
      <w:r w:rsidR="006E6FD1" w:rsidRPr="006A3FBE">
        <w:rPr>
          <w:rFonts w:cstheme="minorHAnsi"/>
          <w:sz w:val="22"/>
          <w:szCs w:val="22"/>
        </w:rPr>
        <w:t xml:space="preserve"> </w:t>
      </w:r>
    </w:p>
    <w:p w14:paraId="0741E9AF" w14:textId="77777777" w:rsidR="007561B5" w:rsidRPr="006A3FBE" w:rsidRDefault="006E6FD1" w:rsidP="00602AB9">
      <w:pPr>
        <w:ind w:firstLine="0"/>
        <w:contextualSpacing/>
        <w:rPr>
          <w:rFonts w:cstheme="minorHAnsi"/>
          <w:i/>
          <w:iCs/>
          <w:sz w:val="20"/>
          <w:szCs w:val="20"/>
        </w:rPr>
      </w:pPr>
      <w:r w:rsidRPr="006A3FBE">
        <w:rPr>
          <w:rFonts w:cstheme="minorHAnsi"/>
          <w:i/>
          <w:iCs/>
          <w:sz w:val="20"/>
          <w:szCs w:val="20"/>
        </w:rPr>
        <w:t xml:space="preserve">Please include the name, </w:t>
      </w:r>
      <w:r w:rsidRPr="006A3FBE">
        <w:rPr>
          <w:rFonts w:cstheme="minorHAnsi"/>
          <w:i/>
          <w:iCs/>
          <w:sz w:val="20"/>
          <w:szCs w:val="20"/>
          <w:lang w:val="en-GB"/>
        </w:rPr>
        <w:t>organisation</w:t>
      </w:r>
      <w:r w:rsidRPr="006A3FBE">
        <w:rPr>
          <w:rFonts w:cstheme="minorHAnsi"/>
          <w:i/>
          <w:iCs/>
          <w:sz w:val="20"/>
          <w:szCs w:val="20"/>
        </w:rPr>
        <w:t xml:space="preserve"> and email address of</w:t>
      </w:r>
      <w:r w:rsidR="007561B5" w:rsidRPr="006A3FBE">
        <w:rPr>
          <w:rFonts w:cstheme="minorHAnsi"/>
          <w:i/>
          <w:iCs/>
          <w:sz w:val="20"/>
          <w:szCs w:val="20"/>
        </w:rPr>
        <w:t xml:space="preserve"> </w:t>
      </w:r>
      <w:r w:rsidRPr="006A3FBE">
        <w:rPr>
          <w:rFonts w:cstheme="minorHAnsi"/>
          <w:i/>
          <w:iCs/>
          <w:sz w:val="20"/>
          <w:szCs w:val="20"/>
        </w:rPr>
        <w:t xml:space="preserve">each person </w:t>
      </w:r>
      <w:r w:rsidR="007561B5" w:rsidRPr="006A3FBE">
        <w:rPr>
          <w:rFonts w:cstheme="minorHAnsi"/>
          <w:i/>
          <w:iCs/>
          <w:sz w:val="20"/>
          <w:szCs w:val="20"/>
        </w:rPr>
        <w:t>who h</w:t>
      </w:r>
      <w:r w:rsidRPr="006A3FBE">
        <w:rPr>
          <w:rFonts w:cstheme="minorHAnsi"/>
          <w:i/>
          <w:iCs/>
          <w:sz w:val="20"/>
          <w:szCs w:val="20"/>
        </w:rPr>
        <w:t>as</w:t>
      </w:r>
      <w:r w:rsidR="007561B5" w:rsidRPr="006A3FBE">
        <w:rPr>
          <w:rFonts w:cstheme="minorHAnsi"/>
          <w:i/>
          <w:iCs/>
          <w:sz w:val="20"/>
          <w:szCs w:val="20"/>
        </w:rPr>
        <w:t xml:space="preserve"> made a significant contribution to the </w:t>
      </w:r>
      <w:r w:rsidRPr="006A3FBE">
        <w:rPr>
          <w:rFonts w:cstheme="minorHAnsi"/>
          <w:i/>
          <w:iCs/>
          <w:sz w:val="20"/>
          <w:szCs w:val="20"/>
        </w:rPr>
        <w:t>compilation of this case study.</w:t>
      </w:r>
    </w:p>
    <w:p w14:paraId="06AEA0D1" w14:textId="77777777" w:rsidR="00507EE4" w:rsidRPr="006E6FD1" w:rsidRDefault="00507EE4" w:rsidP="00602AB9">
      <w:pPr>
        <w:ind w:firstLine="0"/>
        <w:contextualSpacing/>
        <w:rPr>
          <w:rFonts w:cstheme="minorHAnsi"/>
        </w:rPr>
      </w:pPr>
    </w:p>
    <w:tbl>
      <w:tblPr>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A0" w:firstRow="1" w:lastRow="0" w:firstColumn="1" w:lastColumn="0" w:noHBand="0" w:noVBand="0"/>
      </w:tblPr>
      <w:tblGrid>
        <w:gridCol w:w="328"/>
        <w:gridCol w:w="1969"/>
        <w:gridCol w:w="3894"/>
        <w:gridCol w:w="3895"/>
      </w:tblGrid>
      <w:tr w:rsidR="00F110A2" w:rsidRPr="00F110A2" w14:paraId="654F0763" w14:textId="77777777" w:rsidTr="00CE671D">
        <w:tc>
          <w:tcPr>
            <w:tcW w:w="328" w:type="dxa"/>
            <w:vAlign w:val="center"/>
          </w:tcPr>
          <w:p w14:paraId="745C14EA" w14:textId="77777777" w:rsidR="00F110A2" w:rsidRPr="00F110A2" w:rsidRDefault="00F110A2" w:rsidP="00602AB9">
            <w:pPr>
              <w:ind w:firstLine="0"/>
              <w:contextualSpacing/>
              <w:rPr>
                <w:rFonts w:cstheme="minorHAnsi"/>
                <w:sz w:val="20"/>
                <w:szCs w:val="20"/>
              </w:rPr>
            </w:pPr>
          </w:p>
        </w:tc>
        <w:tc>
          <w:tcPr>
            <w:tcW w:w="1969" w:type="dxa"/>
            <w:vAlign w:val="center"/>
          </w:tcPr>
          <w:p w14:paraId="0B9B4E8C" w14:textId="77777777" w:rsidR="00F110A2" w:rsidRPr="00F110A2" w:rsidRDefault="00F110A2" w:rsidP="00602AB9">
            <w:pPr>
              <w:ind w:firstLine="0"/>
              <w:contextualSpacing/>
              <w:rPr>
                <w:rFonts w:cstheme="minorHAnsi"/>
                <w:sz w:val="20"/>
                <w:szCs w:val="20"/>
              </w:rPr>
            </w:pPr>
            <w:r w:rsidRPr="00F110A2">
              <w:rPr>
                <w:rFonts w:cstheme="minorHAnsi"/>
                <w:sz w:val="20"/>
                <w:szCs w:val="20"/>
              </w:rPr>
              <w:t>Name</w:t>
            </w:r>
          </w:p>
        </w:tc>
        <w:tc>
          <w:tcPr>
            <w:tcW w:w="3894" w:type="dxa"/>
            <w:vAlign w:val="center"/>
          </w:tcPr>
          <w:p w14:paraId="6020F5F2" w14:textId="77777777" w:rsidR="00F110A2" w:rsidRPr="00F110A2" w:rsidRDefault="00F110A2" w:rsidP="00602AB9">
            <w:pPr>
              <w:ind w:firstLine="0"/>
              <w:contextualSpacing/>
              <w:rPr>
                <w:rFonts w:cstheme="minorHAnsi"/>
                <w:sz w:val="20"/>
                <w:szCs w:val="20"/>
              </w:rPr>
            </w:pPr>
            <w:r w:rsidRPr="00F110A2">
              <w:rPr>
                <w:rFonts w:cstheme="minorHAnsi"/>
                <w:sz w:val="20"/>
                <w:szCs w:val="20"/>
              </w:rPr>
              <w:t xml:space="preserve">Email </w:t>
            </w:r>
          </w:p>
        </w:tc>
        <w:tc>
          <w:tcPr>
            <w:tcW w:w="3895" w:type="dxa"/>
            <w:vAlign w:val="center"/>
          </w:tcPr>
          <w:p w14:paraId="6B8841BE" w14:textId="77777777" w:rsidR="00F110A2" w:rsidRPr="00F110A2" w:rsidRDefault="00F110A2" w:rsidP="00602AB9">
            <w:pPr>
              <w:ind w:firstLine="0"/>
              <w:contextualSpacing/>
              <w:rPr>
                <w:rFonts w:cstheme="minorHAnsi"/>
                <w:sz w:val="20"/>
                <w:szCs w:val="20"/>
              </w:rPr>
            </w:pPr>
            <w:r>
              <w:rPr>
                <w:rFonts w:cstheme="minorHAnsi"/>
                <w:sz w:val="20"/>
                <w:szCs w:val="20"/>
              </w:rPr>
              <w:t>Notes:</w:t>
            </w:r>
          </w:p>
        </w:tc>
      </w:tr>
      <w:tr w:rsidR="00F110A2" w:rsidRPr="00F110A2" w14:paraId="18DB3899" w14:textId="77777777" w:rsidTr="00CE671D">
        <w:tc>
          <w:tcPr>
            <w:tcW w:w="328" w:type="dxa"/>
            <w:vAlign w:val="center"/>
          </w:tcPr>
          <w:p w14:paraId="23DB5A6D" w14:textId="77777777" w:rsidR="00F110A2" w:rsidRPr="00F110A2" w:rsidRDefault="00F110A2" w:rsidP="00602AB9">
            <w:pPr>
              <w:ind w:firstLine="0"/>
              <w:contextualSpacing/>
              <w:rPr>
                <w:rFonts w:cstheme="minorHAnsi"/>
                <w:sz w:val="20"/>
                <w:szCs w:val="20"/>
              </w:rPr>
            </w:pPr>
            <w:r w:rsidRPr="00F110A2">
              <w:rPr>
                <w:rFonts w:cstheme="minorHAnsi"/>
                <w:sz w:val="20"/>
                <w:szCs w:val="20"/>
              </w:rPr>
              <w:t>1</w:t>
            </w:r>
          </w:p>
        </w:tc>
        <w:tc>
          <w:tcPr>
            <w:tcW w:w="1969" w:type="dxa"/>
            <w:vAlign w:val="center"/>
          </w:tcPr>
          <w:p w14:paraId="3128CBEF" w14:textId="77777777" w:rsidR="00F110A2" w:rsidRPr="00F110A2" w:rsidRDefault="00F110A2" w:rsidP="00602AB9">
            <w:pPr>
              <w:ind w:firstLine="0"/>
              <w:contextualSpacing/>
              <w:rPr>
                <w:rFonts w:cstheme="minorHAnsi"/>
                <w:sz w:val="20"/>
                <w:szCs w:val="20"/>
              </w:rPr>
            </w:pPr>
          </w:p>
        </w:tc>
        <w:tc>
          <w:tcPr>
            <w:tcW w:w="3894" w:type="dxa"/>
            <w:vAlign w:val="center"/>
          </w:tcPr>
          <w:p w14:paraId="05245C7B" w14:textId="77777777" w:rsidR="00F110A2" w:rsidRPr="00F110A2" w:rsidRDefault="00F110A2" w:rsidP="00602AB9">
            <w:pPr>
              <w:ind w:firstLine="0"/>
              <w:contextualSpacing/>
              <w:rPr>
                <w:rFonts w:cstheme="minorHAnsi"/>
                <w:sz w:val="20"/>
                <w:szCs w:val="20"/>
              </w:rPr>
            </w:pPr>
          </w:p>
        </w:tc>
        <w:tc>
          <w:tcPr>
            <w:tcW w:w="3895" w:type="dxa"/>
            <w:vAlign w:val="center"/>
          </w:tcPr>
          <w:p w14:paraId="5EFC8730" w14:textId="77777777" w:rsidR="00F110A2" w:rsidRPr="00F110A2" w:rsidRDefault="00F110A2" w:rsidP="00602AB9">
            <w:pPr>
              <w:ind w:firstLine="0"/>
              <w:contextualSpacing/>
              <w:rPr>
                <w:rFonts w:cstheme="minorHAnsi"/>
                <w:sz w:val="20"/>
                <w:szCs w:val="20"/>
              </w:rPr>
            </w:pPr>
          </w:p>
        </w:tc>
      </w:tr>
      <w:tr w:rsidR="00F110A2" w:rsidRPr="00F110A2" w14:paraId="76C16BE2" w14:textId="77777777" w:rsidTr="00CE671D">
        <w:tc>
          <w:tcPr>
            <w:tcW w:w="328" w:type="dxa"/>
            <w:vAlign w:val="center"/>
          </w:tcPr>
          <w:p w14:paraId="2D16F83C" w14:textId="77777777" w:rsidR="00F110A2" w:rsidRPr="00F110A2" w:rsidRDefault="00F110A2" w:rsidP="00602AB9">
            <w:pPr>
              <w:ind w:firstLine="0"/>
              <w:contextualSpacing/>
              <w:rPr>
                <w:rFonts w:cstheme="minorHAnsi"/>
                <w:sz w:val="20"/>
                <w:szCs w:val="20"/>
              </w:rPr>
            </w:pPr>
            <w:r>
              <w:rPr>
                <w:rFonts w:cstheme="minorHAnsi"/>
                <w:sz w:val="20"/>
                <w:szCs w:val="20"/>
              </w:rPr>
              <w:t>2</w:t>
            </w:r>
          </w:p>
        </w:tc>
        <w:tc>
          <w:tcPr>
            <w:tcW w:w="1969" w:type="dxa"/>
            <w:vAlign w:val="center"/>
          </w:tcPr>
          <w:p w14:paraId="653DE78B" w14:textId="77777777" w:rsidR="00F110A2" w:rsidRPr="00F110A2" w:rsidRDefault="00F110A2" w:rsidP="00602AB9">
            <w:pPr>
              <w:ind w:firstLine="0"/>
              <w:contextualSpacing/>
              <w:rPr>
                <w:rFonts w:cstheme="minorHAnsi"/>
                <w:sz w:val="20"/>
                <w:szCs w:val="20"/>
              </w:rPr>
            </w:pPr>
          </w:p>
        </w:tc>
        <w:tc>
          <w:tcPr>
            <w:tcW w:w="3894" w:type="dxa"/>
            <w:vAlign w:val="center"/>
          </w:tcPr>
          <w:p w14:paraId="12E89FDB" w14:textId="77777777" w:rsidR="00F110A2" w:rsidRPr="00F110A2" w:rsidRDefault="00F110A2" w:rsidP="00602AB9">
            <w:pPr>
              <w:ind w:firstLine="0"/>
              <w:contextualSpacing/>
              <w:rPr>
                <w:rFonts w:cstheme="minorHAnsi"/>
                <w:sz w:val="20"/>
                <w:szCs w:val="20"/>
              </w:rPr>
            </w:pPr>
          </w:p>
        </w:tc>
        <w:tc>
          <w:tcPr>
            <w:tcW w:w="3895" w:type="dxa"/>
            <w:vAlign w:val="center"/>
          </w:tcPr>
          <w:p w14:paraId="01495EAB" w14:textId="77777777" w:rsidR="00F110A2" w:rsidRPr="00F110A2" w:rsidRDefault="00F110A2" w:rsidP="00602AB9">
            <w:pPr>
              <w:ind w:firstLine="0"/>
              <w:contextualSpacing/>
              <w:rPr>
                <w:rFonts w:cstheme="minorHAnsi"/>
                <w:sz w:val="20"/>
                <w:szCs w:val="20"/>
              </w:rPr>
            </w:pPr>
          </w:p>
        </w:tc>
      </w:tr>
      <w:tr w:rsidR="00F110A2" w:rsidRPr="00F110A2" w14:paraId="0F250918" w14:textId="77777777" w:rsidTr="00CE671D">
        <w:tc>
          <w:tcPr>
            <w:tcW w:w="328" w:type="dxa"/>
            <w:vAlign w:val="center"/>
          </w:tcPr>
          <w:p w14:paraId="7554ABEB" w14:textId="77777777" w:rsidR="00F110A2" w:rsidRPr="00F110A2" w:rsidRDefault="00F110A2" w:rsidP="00602AB9">
            <w:pPr>
              <w:ind w:firstLine="0"/>
              <w:contextualSpacing/>
              <w:rPr>
                <w:rFonts w:cstheme="minorHAnsi"/>
                <w:sz w:val="20"/>
                <w:szCs w:val="20"/>
              </w:rPr>
            </w:pPr>
            <w:r>
              <w:rPr>
                <w:rFonts w:cstheme="minorHAnsi"/>
                <w:sz w:val="20"/>
                <w:szCs w:val="20"/>
              </w:rPr>
              <w:t>3</w:t>
            </w:r>
          </w:p>
        </w:tc>
        <w:tc>
          <w:tcPr>
            <w:tcW w:w="1969" w:type="dxa"/>
            <w:vAlign w:val="center"/>
          </w:tcPr>
          <w:p w14:paraId="4C5454A0" w14:textId="77777777" w:rsidR="00F110A2" w:rsidRPr="00F110A2" w:rsidRDefault="00F110A2" w:rsidP="00602AB9">
            <w:pPr>
              <w:ind w:firstLine="0"/>
              <w:contextualSpacing/>
              <w:rPr>
                <w:rFonts w:cstheme="minorHAnsi"/>
                <w:sz w:val="20"/>
                <w:szCs w:val="20"/>
              </w:rPr>
            </w:pPr>
          </w:p>
        </w:tc>
        <w:tc>
          <w:tcPr>
            <w:tcW w:w="3894" w:type="dxa"/>
            <w:vAlign w:val="center"/>
          </w:tcPr>
          <w:p w14:paraId="5A3F5A83" w14:textId="77777777" w:rsidR="00F110A2" w:rsidRPr="00F110A2" w:rsidRDefault="00F110A2" w:rsidP="00602AB9">
            <w:pPr>
              <w:ind w:firstLine="0"/>
              <w:contextualSpacing/>
              <w:rPr>
                <w:rFonts w:cstheme="minorHAnsi"/>
                <w:sz w:val="20"/>
                <w:szCs w:val="20"/>
              </w:rPr>
            </w:pPr>
          </w:p>
        </w:tc>
        <w:tc>
          <w:tcPr>
            <w:tcW w:w="3895" w:type="dxa"/>
            <w:vAlign w:val="center"/>
          </w:tcPr>
          <w:p w14:paraId="4B802C01" w14:textId="77777777" w:rsidR="00F110A2" w:rsidRPr="00F110A2" w:rsidRDefault="00F110A2" w:rsidP="00602AB9">
            <w:pPr>
              <w:ind w:firstLine="0"/>
              <w:contextualSpacing/>
              <w:rPr>
                <w:rFonts w:cstheme="minorHAnsi"/>
                <w:sz w:val="20"/>
                <w:szCs w:val="20"/>
              </w:rPr>
            </w:pPr>
          </w:p>
        </w:tc>
      </w:tr>
    </w:tbl>
    <w:p w14:paraId="1ADA9252" w14:textId="77777777" w:rsidR="00507EE4" w:rsidRDefault="00507EE4" w:rsidP="00602AB9">
      <w:pPr>
        <w:ind w:firstLine="0"/>
        <w:contextualSpacing/>
        <w:rPr>
          <w:rFonts w:cstheme="minorHAnsi"/>
        </w:rPr>
      </w:pPr>
    </w:p>
    <w:p w14:paraId="4E2C1AE5" w14:textId="77777777" w:rsidR="00507EE4" w:rsidRDefault="00F110A2" w:rsidP="00602AB9">
      <w:pPr>
        <w:ind w:firstLine="0"/>
        <w:contextualSpacing/>
        <w:rPr>
          <w:rFonts w:cstheme="minorHAnsi"/>
        </w:rPr>
      </w:pPr>
      <w:r w:rsidRPr="00F110A2">
        <w:rPr>
          <w:rFonts w:cstheme="minorHAnsi"/>
          <w:b/>
          <w:u w:val="single"/>
        </w:rPr>
        <w:t>Supporting Documents</w:t>
      </w:r>
      <w:r>
        <w:rPr>
          <w:rFonts w:cstheme="minorHAnsi"/>
          <w:b/>
        </w:rPr>
        <w:t>:</w:t>
      </w:r>
      <w:r w:rsidR="006A3FBE">
        <w:rPr>
          <w:rFonts w:cstheme="minorHAnsi"/>
        </w:rPr>
        <w:t xml:space="preserve"> </w:t>
      </w:r>
      <w:r w:rsidR="006E6FD1">
        <w:rPr>
          <w:rFonts w:cstheme="minorHAnsi"/>
        </w:rPr>
        <w:t xml:space="preserve">These can be </w:t>
      </w:r>
      <w:r w:rsidR="007561B5" w:rsidRPr="006E6FD1">
        <w:rPr>
          <w:rFonts w:cstheme="minorHAnsi"/>
        </w:rPr>
        <w:t>both public and confidential</w:t>
      </w:r>
      <w:r w:rsidR="006E6FD1">
        <w:rPr>
          <w:rFonts w:cstheme="minorHAnsi"/>
        </w:rPr>
        <w:t xml:space="preserve"> documents</w:t>
      </w:r>
      <w:r w:rsidR="00507EE4">
        <w:rPr>
          <w:rFonts w:cstheme="minorHAnsi"/>
        </w:rPr>
        <w:t xml:space="preserve"> (</w:t>
      </w:r>
      <w:r w:rsidR="007561B5" w:rsidRPr="006E6FD1">
        <w:rPr>
          <w:rFonts w:cstheme="minorHAnsi"/>
        </w:rPr>
        <w:t xml:space="preserve">project strategies, </w:t>
      </w:r>
      <w:r w:rsidR="009808D8">
        <w:rPr>
          <w:rFonts w:cstheme="minorHAnsi"/>
        </w:rPr>
        <w:t>maps and diagrams</w:t>
      </w:r>
      <w:r w:rsidR="007561B5" w:rsidRPr="006E6FD1">
        <w:rPr>
          <w:rFonts w:cstheme="minorHAnsi"/>
        </w:rPr>
        <w:t xml:space="preserve">, </w:t>
      </w:r>
      <w:r w:rsidR="009808D8">
        <w:rPr>
          <w:rFonts w:cstheme="minorHAnsi"/>
        </w:rPr>
        <w:t xml:space="preserve">assessment analysis, </w:t>
      </w:r>
      <w:r w:rsidR="007561B5" w:rsidRPr="006E6FD1">
        <w:rPr>
          <w:rFonts w:cstheme="minorHAnsi"/>
        </w:rPr>
        <w:t>information sheets,</w:t>
      </w:r>
      <w:r w:rsidR="009808D8">
        <w:rPr>
          <w:rFonts w:cstheme="minorHAnsi"/>
        </w:rPr>
        <w:t xml:space="preserve"> reports,</w:t>
      </w:r>
      <w:r w:rsidR="007561B5" w:rsidRPr="006E6FD1">
        <w:rPr>
          <w:rFonts w:cstheme="minorHAnsi"/>
        </w:rPr>
        <w:t xml:space="preserve"> training outlin</w:t>
      </w:r>
      <w:r w:rsidR="009808D8">
        <w:rPr>
          <w:rFonts w:cstheme="minorHAnsi"/>
        </w:rPr>
        <w:t>es, camp management checklists</w:t>
      </w:r>
      <w:r w:rsidR="007561B5" w:rsidRPr="006E6FD1">
        <w:rPr>
          <w:rFonts w:cstheme="minorHAnsi"/>
        </w:rPr>
        <w:t xml:space="preserve">, etc. </w:t>
      </w:r>
      <w:r w:rsidR="00507EE4">
        <w:rPr>
          <w:rFonts w:cstheme="minorHAnsi"/>
        </w:rPr>
        <w:t>)</w:t>
      </w:r>
    </w:p>
    <w:p w14:paraId="0D10AB7F" w14:textId="77777777" w:rsidR="00F110A2" w:rsidRDefault="00F110A2" w:rsidP="00602AB9">
      <w:pPr>
        <w:ind w:firstLine="0"/>
        <w:contextualSpacing/>
        <w:rPr>
          <w:rFonts w:cstheme="minorHAnsi"/>
        </w:rPr>
      </w:pPr>
    </w:p>
    <w:p w14:paraId="538FD49E" w14:textId="77777777" w:rsidR="00CE1DF5" w:rsidRPr="00CE1DF5" w:rsidRDefault="00F110A2" w:rsidP="00602AB9">
      <w:pPr>
        <w:ind w:firstLine="0"/>
        <w:contextualSpacing/>
        <w:rPr>
          <w:rFonts w:cstheme="minorHAnsi"/>
        </w:rPr>
      </w:pPr>
      <w:r>
        <w:rPr>
          <w:rFonts w:cstheme="minorHAnsi"/>
        </w:rPr>
        <w:t>For files above</w:t>
      </w:r>
      <w:r w:rsidR="00CE1DF5">
        <w:rPr>
          <w:rFonts w:cstheme="minorHAnsi"/>
        </w:rPr>
        <w:t xml:space="preserve"> 4MB</w:t>
      </w:r>
      <w:r>
        <w:rPr>
          <w:rFonts w:cstheme="minorHAnsi"/>
        </w:rPr>
        <w:t>,</w:t>
      </w:r>
      <w:r w:rsidR="00CE1DF5">
        <w:rPr>
          <w:rFonts w:cstheme="minorHAnsi"/>
        </w:rPr>
        <w:t xml:space="preserve"> please use</w:t>
      </w:r>
      <w:r>
        <w:rPr>
          <w:rFonts w:cstheme="minorHAnsi"/>
        </w:rPr>
        <w:t xml:space="preserve"> </w:t>
      </w:r>
      <w:r w:rsidR="006E6FD1">
        <w:rPr>
          <w:rFonts w:cstheme="minorHAnsi"/>
        </w:rPr>
        <w:t xml:space="preserve">WeTransfer </w:t>
      </w:r>
      <w:hyperlink r:id="rId12" w:history="1">
        <w:r w:rsidR="006E6FD1" w:rsidRPr="006E6FD1">
          <w:rPr>
            <w:rStyle w:val="Hyperlink"/>
            <w:rFonts w:cstheme="minorHAnsi"/>
          </w:rPr>
          <w:t>https://www.wetransfer.com/</w:t>
        </w:r>
      </w:hyperlink>
      <w:r w:rsidR="006E6FD1">
        <w:rPr>
          <w:rFonts w:cstheme="minorHAnsi"/>
        </w:rPr>
        <w:t xml:space="preserve"> </w:t>
      </w:r>
    </w:p>
    <w:p w14:paraId="4FDC950D" w14:textId="77777777" w:rsidR="00CE1DF5" w:rsidRDefault="00CE1DF5" w:rsidP="00602AB9">
      <w:pPr>
        <w:ind w:firstLine="0"/>
        <w:contextualSpacing/>
        <w:rPr>
          <w:rFonts w:cstheme="minorHAnsi"/>
          <w:color w:val="0000FF"/>
        </w:rPr>
      </w:pPr>
    </w:p>
    <w:p w14:paraId="5C4F03E4" w14:textId="77777777" w:rsidR="00602AB9" w:rsidRPr="00F110A2" w:rsidRDefault="00602AB9" w:rsidP="00602AB9">
      <w:pPr>
        <w:pStyle w:val="Subtitle"/>
        <w:contextualSpacing/>
        <w:rPr>
          <w:rFonts w:cstheme="minorHAnsi"/>
          <w:b/>
          <w:bCs/>
          <w:i w:val="0"/>
          <w:iCs w:val="0"/>
          <w:color w:val="000000" w:themeColor="text1"/>
        </w:rPr>
      </w:pPr>
      <w:r w:rsidRPr="00F110A2">
        <w:rPr>
          <w:rFonts w:cstheme="minorHAnsi"/>
          <w:b/>
          <w:bCs/>
          <w:i w:val="0"/>
          <w:iCs w:val="0"/>
          <w:color w:val="000000" w:themeColor="text1"/>
          <w:u w:val="single"/>
        </w:rPr>
        <w:t>Photographs</w:t>
      </w:r>
      <w:r w:rsidR="00F110A2">
        <w:rPr>
          <w:rFonts w:cstheme="minorHAnsi"/>
          <w:b/>
          <w:bCs/>
          <w:i w:val="0"/>
          <w:iCs w:val="0"/>
          <w:color w:val="000000" w:themeColor="text1"/>
        </w:rPr>
        <w:t>:</w:t>
      </w:r>
    </w:p>
    <w:p w14:paraId="5E551872" w14:textId="77777777" w:rsidR="00602AB9" w:rsidRDefault="00602AB9" w:rsidP="00602AB9">
      <w:pPr>
        <w:pStyle w:val="Subtitle"/>
        <w:numPr>
          <w:ilvl w:val="0"/>
          <w:numId w:val="28"/>
        </w:numPr>
        <w:contextualSpacing/>
        <w:rPr>
          <w:i w:val="0"/>
        </w:rPr>
      </w:pPr>
      <w:r w:rsidRPr="00CE1DF5">
        <w:rPr>
          <w:i w:val="0"/>
        </w:rPr>
        <w:t xml:space="preserve">Copyright for photographs must allow for free use for the purposes of this publication. </w:t>
      </w:r>
    </w:p>
    <w:p w14:paraId="0197A65C" w14:textId="77777777" w:rsidR="00602AB9" w:rsidRPr="00F110A2" w:rsidRDefault="00602AB9" w:rsidP="00F110A2">
      <w:pPr>
        <w:pStyle w:val="Subtitle"/>
        <w:numPr>
          <w:ilvl w:val="0"/>
          <w:numId w:val="28"/>
        </w:numPr>
        <w:contextualSpacing/>
        <w:rPr>
          <w:i w:val="0"/>
        </w:rPr>
      </w:pPr>
      <w:r w:rsidRPr="00602AB9">
        <w:rPr>
          <w:i w:val="0"/>
        </w:rPr>
        <w:t xml:space="preserve">Please send photos of min 500Kb for quality assurance when printing. </w:t>
      </w:r>
    </w:p>
    <w:p w14:paraId="31D5BBD7" w14:textId="77777777" w:rsidR="00CE1DF5" w:rsidRPr="006A3FBE" w:rsidRDefault="00CE1DF5" w:rsidP="00602AB9">
      <w:pPr>
        <w:ind w:firstLine="0"/>
        <w:contextualSpacing/>
        <w:rPr>
          <w:rFonts w:cstheme="minorHAnsi"/>
          <w:color w:val="000000" w:themeColor="text1"/>
        </w:rPr>
      </w:pPr>
      <w:r w:rsidRPr="006A3FBE">
        <w:rPr>
          <w:rFonts w:cstheme="minorHAnsi"/>
          <w:color w:val="000000" w:themeColor="text1"/>
        </w:rPr>
        <w:t>Please provide photo credit information:</w:t>
      </w:r>
    </w:p>
    <w:tbl>
      <w:tblPr>
        <w:tblW w:w="0" w:type="auto"/>
        <w:tblInd w:w="108" w:type="dxa"/>
        <w:tblBorders>
          <w:top w:val="single" w:sz="2" w:space="0" w:color="7F7F7F"/>
          <w:left w:val="single" w:sz="4" w:space="0" w:color="A6A6A6" w:themeColor="background1" w:themeShade="A6"/>
          <w:bottom w:val="single" w:sz="2" w:space="0" w:color="7F7F7F"/>
          <w:right w:val="single" w:sz="4" w:space="0" w:color="A6A6A6" w:themeColor="background1" w:themeShade="A6"/>
          <w:insideH w:val="single" w:sz="4" w:space="0" w:color="A6A6A6" w:themeColor="background1" w:themeShade="A6"/>
          <w:insideV w:val="single" w:sz="4" w:space="0" w:color="A6A6A6" w:themeColor="background1" w:themeShade="A6"/>
        </w:tblBorders>
        <w:tblLook w:val="00A0" w:firstRow="1" w:lastRow="0" w:firstColumn="1" w:lastColumn="0" w:noHBand="0" w:noVBand="0"/>
      </w:tblPr>
      <w:tblGrid>
        <w:gridCol w:w="1968"/>
        <w:gridCol w:w="1776"/>
        <w:gridCol w:w="2304"/>
        <w:gridCol w:w="4038"/>
      </w:tblGrid>
      <w:tr w:rsidR="00CE1DF5" w:rsidRPr="00F110A2" w14:paraId="68B877CF" w14:textId="77777777" w:rsidTr="000A6E27">
        <w:tc>
          <w:tcPr>
            <w:tcW w:w="1968" w:type="dxa"/>
          </w:tcPr>
          <w:p w14:paraId="6F93E538" w14:textId="77777777" w:rsidR="00CE1DF5" w:rsidRPr="00F110A2" w:rsidRDefault="00CE1DF5" w:rsidP="00602AB9">
            <w:pPr>
              <w:ind w:firstLine="0"/>
              <w:contextualSpacing/>
              <w:rPr>
                <w:rFonts w:cstheme="minorHAnsi"/>
                <w:bCs/>
                <w:color w:val="000000"/>
                <w:sz w:val="20"/>
                <w:szCs w:val="20"/>
              </w:rPr>
            </w:pPr>
            <w:r w:rsidRPr="00F110A2">
              <w:rPr>
                <w:rFonts w:cstheme="minorHAnsi"/>
                <w:bCs/>
                <w:color w:val="000000"/>
                <w:sz w:val="20"/>
                <w:szCs w:val="20"/>
              </w:rPr>
              <w:t>File Name</w:t>
            </w:r>
          </w:p>
        </w:tc>
        <w:tc>
          <w:tcPr>
            <w:tcW w:w="1776" w:type="dxa"/>
          </w:tcPr>
          <w:p w14:paraId="17CD90F1" w14:textId="77777777" w:rsidR="00CE1DF5" w:rsidRPr="00F110A2" w:rsidRDefault="00CE1DF5" w:rsidP="00602AB9">
            <w:pPr>
              <w:ind w:firstLine="0"/>
              <w:contextualSpacing/>
              <w:rPr>
                <w:rFonts w:cstheme="minorHAnsi"/>
                <w:bCs/>
                <w:color w:val="000000"/>
                <w:sz w:val="20"/>
                <w:szCs w:val="20"/>
              </w:rPr>
            </w:pPr>
            <w:r w:rsidRPr="00F110A2">
              <w:rPr>
                <w:rFonts w:cstheme="minorHAnsi"/>
                <w:bCs/>
                <w:color w:val="000000"/>
                <w:sz w:val="20"/>
                <w:szCs w:val="20"/>
              </w:rPr>
              <w:t>Credit</w:t>
            </w:r>
          </w:p>
        </w:tc>
        <w:tc>
          <w:tcPr>
            <w:tcW w:w="2304" w:type="dxa"/>
          </w:tcPr>
          <w:p w14:paraId="443E2586" w14:textId="77777777" w:rsidR="00CE1DF5" w:rsidRPr="00F110A2" w:rsidRDefault="00CE1DF5" w:rsidP="00602AB9">
            <w:pPr>
              <w:ind w:firstLine="0"/>
              <w:contextualSpacing/>
              <w:rPr>
                <w:rFonts w:cstheme="minorHAnsi"/>
                <w:bCs/>
                <w:color w:val="000000"/>
                <w:sz w:val="20"/>
                <w:szCs w:val="20"/>
              </w:rPr>
            </w:pPr>
            <w:r w:rsidRPr="00F110A2">
              <w:rPr>
                <w:rFonts w:cstheme="minorHAnsi"/>
                <w:bCs/>
                <w:color w:val="000000"/>
                <w:sz w:val="20"/>
                <w:szCs w:val="20"/>
              </w:rPr>
              <w:t>Contact</w:t>
            </w:r>
          </w:p>
        </w:tc>
        <w:tc>
          <w:tcPr>
            <w:tcW w:w="4038" w:type="dxa"/>
          </w:tcPr>
          <w:p w14:paraId="1F325375" w14:textId="77777777" w:rsidR="00CE1DF5" w:rsidRPr="00F110A2" w:rsidRDefault="00F110A2" w:rsidP="00602AB9">
            <w:pPr>
              <w:ind w:firstLine="0"/>
              <w:contextualSpacing/>
              <w:rPr>
                <w:rFonts w:cstheme="minorHAnsi"/>
                <w:bCs/>
                <w:color w:val="000000"/>
                <w:sz w:val="20"/>
                <w:szCs w:val="20"/>
              </w:rPr>
            </w:pPr>
            <w:r w:rsidRPr="00F110A2">
              <w:rPr>
                <w:rFonts w:cstheme="minorHAnsi"/>
                <w:bCs/>
                <w:color w:val="000000"/>
                <w:sz w:val="20"/>
                <w:szCs w:val="20"/>
              </w:rPr>
              <w:t>Caption or short description</w:t>
            </w:r>
          </w:p>
        </w:tc>
      </w:tr>
      <w:tr w:rsidR="00CE1DF5" w:rsidRPr="00F110A2" w14:paraId="5966935D" w14:textId="77777777" w:rsidTr="000A6E27">
        <w:tc>
          <w:tcPr>
            <w:tcW w:w="1968" w:type="dxa"/>
          </w:tcPr>
          <w:p w14:paraId="07D924E8" w14:textId="77777777" w:rsidR="00CE1DF5" w:rsidRPr="00F110A2" w:rsidRDefault="00CE1DF5" w:rsidP="00602AB9">
            <w:pPr>
              <w:ind w:firstLine="0"/>
              <w:contextualSpacing/>
              <w:rPr>
                <w:rFonts w:cstheme="minorHAnsi"/>
                <w:color w:val="666699"/>
                <w:sz w:val="20"/>
                <w:szCs w:val="20"/>
              </w:rPr>
            </w:pPr>
          </w:p>
        </w:tc>
        <w:tc>
          <w:tcPr>
            <w:tcW w:w="1776" w:type="dxa"/>
          </w:tcPr>
          <w:p w14:paraId="3069908E" w14:textId="77777777" w:rsidR="00CE1DF5" w:rsidRPr="00F110A2" w:rsidRDefault="00CE1DF5" w:rsidP="00602AB9">
            <w:pPr>
              <w:ind w:firstLine="0"/>
              <w:contextualSpacing/>
              <w:rPr>
                <w:rFonts w:cstheme="minorHAnsi"/>
                <w:color w:val="666699"/>
                <w:sz w:val="20"/>
                <w:szCs w:val="20"/>
              </w:rPr>
            </w:pPr>
          </w:p>
        </w:tc>
        <w:tc>
          <w:tcPr>
            <w:tcW w:w="2304" w:type="dxa"/>
          </w:tcPr>
          <w:p w14:paraId="5CDB5ADF" w14:textId="77777777" w:rsidR="00CE1DF5" w:rsidRPr="00F110A2" w:rsidRDefault="00CE1DF5" w:rsidP="00602AB9">
            <w:pPr>
              <w:ind w:firstLine="0"/>
              <w:contextualSpacing/>
              <w:rPr>
                <w:rFonts w:cstheme="minorHAnsi"/>
                <w:color w:val="666699"/>
                <w:sz w:val="20"/>
                <w:szCs w:val="20"/>
              </w:rPr>
            </w:pPr>
          </w:p>
        </w:tc>
        <w:tc>
          <w:tcPr>
            <w:tcW w:w="4038" w:type="dxa"/>
          </w:tcPr>
          <w:p w14:paraId="6639FB32" w14:textId="77777777" w:rsidR="00CE1DF5" w:rsidRPr="00F110A2" w:rsidRDefault="00CE1DF5" w:rsidP="00602AB9">
            <w:pPr>
              <w:ind w:firstLine="0"/>
              <w:contextualSpacing/>
              <w:rPr>
                <w:rFonts w:cstheme="minorHAnsi"/>
                <w:color w:val="666699"/>
                <w:sz w:val="20"/>
                <w:szCs w:val="20"/>
              </w:rPr>
            </w:pPr>
          </w:p>
        </w:tc>
      </w:tr>
      <w:tr w:rsidR="00CE1DF5" w:rsidRPr="00F110A2" w14:paraId="1A02CC7F" w14:textId="77777777" w:rsidTr="000A6E27">
        <w:tc>
          <w:tcPr>
            <w:tcW w:w="1968" w:type="dxa"/>
          </w:tcPr>
          <w:p w14:paraId="4F304DB2" w14:textId="77777777" w:rsidR="00CE1DF5" w:rsidRPr="00F110A2" w:rsidRDefault="00CE1DF5" w:rsidP="00602AB9">
            <w:pPr>
              <w:ind w:firstLine="0"/>
              <w:contextualSpacing/>
              <w:rPr>
                <w:rFonts w:cstheme="minorHAnsi"/>
                <w:color w:val="666699"/>
                <w:sz w:val="20"/>
                <w:szCs w:val="20"/>
              </w:rPr>
            </w:pPr>
          </w:p>
        </w:tc>
        <w:tc>
          <w:tcPr>
            <w:tcW w:w="1776" w:type="dxa"/>
          </w:tcPr>
          <w:p w14:paraId="0B21899F" w14:textId="77777777" w:rsidR="00CE1DF5" w:rsidRPr="00F110A2" w:rsidRDefault="00CE1DF5" w:rsidP="00602AB9">
            <w:pPr>
              <w:ind w:firstLine="0"/>
              <w:contextualSpacing/>
              <w:rPr>
                <w:rFonts w:cstheme="minorHAnsi"/>
                <w:color w:val="666699"/>
                <w:sz w:val="20"/>
                <w:szCs w:val="20"/>
              </w:rPr>
            </w:pPr>
          </w:p>
        </w:tc>
        <w:tc>
          <w:tcPr>
            <w:tcW w:w="2304" w:type="dxa"/>
          </w:tcPr>
          <w:p w14:paraId="20A95814" w14:textId="77777777" w:rsidR="00CE1DF5" w:rsidRPr="00F110A2" w:rsidRDefault="00CE1DF5" w:rsidP="00602AB9">
            <w:pPr>
              <w:ind w:firstLine="0"/>
              <w:contextualSpacing/>
              <w:rPr>
                <w:rFonts w:cstheme="minorHAnsi"/>
                <w:color w:val="666699"/>
                <w:sz w:val="20"/>
                <w:szCs w:val="20"/>
              </w:rPr>
            </w:pPr>
          </w:p>
        </w:tc>
        <w:tc>
          <w:tcPr>
            <w:tcW w:w="4038" w:type="dxa"/>
          </w:tcPr>
          <w:p w14:paraId="1BA4BD67" w14:textId="77777777" w:rsidR="00CE1DF5" w:rsidRPr="00F110A2" w:rsidRDefault="00CE1DF5" w:rsidP="00602AB9">
            <w:pPr>
              <w:ind w:firstLine="0"/>
              <w:contextualSpacing/>
              <w:rPr>
                <w:rFonts w:cstheme="minorHAnsi"/>
                <w:color w:val="666699"/>
                <w:sz w:val="20"/>
                <w:szCs w:val="20"/>
              </w:rPr>
            </w:pPr>
          </w:p>
        </w:tc>
      </w:tr>
      <w:tr w:rsidR="00CE1DF5" w:rsidRPr="00F110A2" w14:paraId="6BCD6526" w14:textId="77777777" w:rsidTr="000A6E27">
        <w:tc>
          <w:tcPr>
            <w:tcW w:w="1968" w:type="dxa"/>
          </w:tcPr>
          <w:p w14:paraId="786BE0D3" w14:textId="77777777" w:rsidR="00CE1DF5" w:rsidRPr="00F110A2" w:rsidRDefault="00CE1DF5" w:rsidP="00602AB9">
            <w:pPr>
              <w:ind w:firstLine="0"/>
              <w:contextualSpacing/>
              <w:rPr>
                <w:rFonts w:cstheme="minorHAnsi"/>
                <w:color w:val="666699"/>
                <w:sz w:val="20"/>
                <w:szCs w:val="20"/>
              </w:rPr>
            </w:pPr>
          </w:p>
        </w:tc>
        <w:tc>
          <w:tcPr>
            <w:tcW w:w="1776" w:type="dxa"/>
          </w:tcPr>
          <w:p w14:paraId="5D9D03CC" w14:textId="77777777" w:rsidR="00CE1DF5" w:rsidRPr="00F110A2" w:rsidRDefault="00CE1DF5" w:rsidP="00602AB9">
            <w:pPr>
              <w:ind w:firstLine="0"/>
              <w:contextualSpacing/>
              <w:rPr>
                <w:rFonts w:cstheme="minorHAnsi"/>
                <w:color w:val="666699"/>
                <w:sz w:val="20"/>
                <w:szCs w:val="20"/>
              </w:rPr>
            </w:pPr>
          </w:p>
        </w:tc>
        <w:tc>
          <w:tcPr>
            <w:tcW w:w="2304" w:type="dxa"/>
          </w:tcPr>
          <w:p w14:paraId="6BA7A0C4" w14:textId="77777777" w:rsidR="00CE1DF5" w:rsidRPr="00F110A2" w:rsidRDefault="00CE1DF5" w:rsidP="00602AB9">
            <w:pPr>
              <w:ind w:firstLine="0"/>
              <w:contextualSpacing/>
              <w:rPr>
                <w:rFonts w:cstheme="minorHAnsi"/>
                <w:color w:val="666699"/>
                <w:sz w:val="20"/>
                <w:szCs w:val="20"/>
              </w:rPr>
            </w:pPr>
          </w:p>
        </w:tc>
        <w:tc>
          <w:tcPr>
            <w:tcW w:w="4038" w:type="dxa"/>
          </w:tcPr>
          <w:p w14:paraId="18CF827B" w14:textId="77777777" w:rsidR="00CE1DF5" w:rsidRPr="00F110A2" w:rsidRDefault="00CE1DF5" w:rsidP="00602AB9">
            <w:pPr>
              <w:ind w:firstLine="0"/>
              <w:contextualSpacing/>
              <w:rPr>
                <w:rFonts w:cstheme="minorHAnsi"/>
                <w:color w:val="666699"/>
                <w:sz w:val="20"/>
                <w:szCs w:val="20"/>
              </w:rPr>
            </w:pPr>
          </w:p>
        </w:tc>
      </w:tr>
      <w:tr w:rsidR="00CE1DF5" w:rsidRPr="00F110A2" w14:paraId="7D8E6023" w14:textId="77777777" w:rsidTr="000A6E27">
        <w:tc>
          <w:tcPr>
            <w:tcW w:w="1968" w:type="dxa"/>
          </w:tcPr>
          <w:p w14:paraId="41AE530C" w14:textId="77777777" w:rsidR="00CE1DF5" w:rsidRPr="00F110A2" w:rsidRDefault="00CE1DF5" w:rsidP="00602AB9">
            <w:pPr>
              <w:ind w:firstLine="0"/>
              <w:contextualSpacing/>
              <w:rPr>
                <w:rFonts w:cstheme="minorHAnsi"/>
                <w:color w:val="666699"/>
                <w:sz w:val="20"/>
                <w:szCs w:val="20"/>
              </w:rPr>
            </w:pPr>
          </w:p>
        </w:tc>
        <w:tc>
          <w:tcPr>
            <w:tcW w:w="1776" w:type="dxa"/>
          </w:tcPr>
          <w:p w14:paraId="57B4D118" w14:textId="77777777" w:rsidR="00CE1DF5" w:rsidRPr="00F110A2" w:rsidRDefault="00CE1DF5" w:rsidP="00602AB9">
            <w:pPr>
              <w:ind w:firstLine="0"/>
              <w:contextualSpacing/>
              <w:rPr>
                <w:rFonts w:cstheme="minorHAnsi"/>
                <w:color w:val="666699"/>
                <w:sz w:val="20"/>
                <w:szCs w:val="20"/>
              </w:rPr>
            </w:pPr>
          </w:p>
        </w:tc>
        <w:tc>
          <w:tcPr>
            <w:tcW w:w="2304" w:type="dxa"/>
          </w:tcPr>
          <w:p w14:paraId="4EC66879" w14:textId="77777777" w:rsidR="00CE1DF5" w:rsidRPr="00F110A2" w:rsidRDefault="00CE1DF5" w:rsidP="00602AB9">
            <w:pPr>
              <w:ind w:firstLine="0"/>
              <w:contextualSpacing/>
              <w:rPr>
                <w:rFonts w:cstheme="minorHAnsi"/>
                <w:color w:val="666699"/>
                <w:sz w:val="20"/>
                <w:szCs w:val="20"/>
              </w:rPr>
            </w:pPr>
          </w:p>
        </w:tc>
        <w:tc>
          <w:tcPr>
            <w:tcW w:w="4038" w:type="dxa"/>
          </w:tcPr>
          <w:p w14:paraId="2CA2D33C" w14:textId="77777777" w:rsidR="00CE1DF5" w:rsidRPr="00F110A2" w:rsidRDefault="00CE1DF5" w:rsidP="00602AB9">
            <w:pPr>
              <w:ind w:firstLine="0"/>
              <w:contextualSpacing/>
              <w:rPr>
                <w:rFonts w:cstheme="minorHAnsi"/>
                <w:color w:val="666699"/>
                <w:sz w:val="20"/>
                <w:szCs w:val="20"/>
              </w:rPr>
            </w:pPr>
          </w:p>
        </w:tc>
      </w:tr>
      <w:tr w:rsidR="00CE1DF5" w:rsidRPr="00F110A2" w14:paraId="1DCE96EF" w14:textId="77777777" w:rsidTr="000A6E27">
        <w:tc>
          <w:tcPr>
            <w:tcW w:w="1968" w:type="dxa"/>
          </w:tcPr>
          <w:p w14:paraId="5A0B1985" w14:textId="77777777" w:rsidR="00CE1DF5" w:rsidRPr="00F110A2" w:rsidRDefault="00CE1DF5" w:rsidP="00602AB9">
            <w:pPr>
              <w:ind w:firstLine="0"/>
              <w:contextualSpacing/>
              <w:rPr>
                <w:rFonts w:cstheme="minorHAnsi"/>
                <w:color w:val="666699"/>
                <w:sz w:val="20"/>
                <w:szCs w:val="20"/>
              </w:rPr>
            </w:pPr>
          </w:p>
        </w:tc>
        <w:tc>
          <w:tcPr>
            <w:tcW w:w="1776" w:type="dxa"/>
          </w:tcPr>
          <w:p w14:paraId="76DEF86D" w14:textId="77777777" w:rsidR="00CE1DF5" w:rsidRPr="00F110A2" w:rsidRDefault="00CE1DF5" w:rsidP="00602AB9">
            <w:pPr>
              <w:ind w:firstLine="0"/>
              <w:contextualSpacing/>
              <w:rPr>
                <w:rFonts w:cstheme="minorHAnsi"/>
                <w:color w:val="666699"/>
                <w:sz w:val="20"/>
                <w:szCs w:val="20"/>
              </w:rPr>
            </w:pPr>
          </w:p>
        </w:tc>
        <w:tc>
          <w:tcPr>
            <w:tcW w:w="2304" w:type="dxa"/>
          </w:tcPr>
          <w:p w14:paraId="62ED6A20" w14:textId="77777777" w:rsidR="00CE1DF5" w:rsidRPr="00F110A2" w:rsidRDefault="00CE1DF5" w:rsidP="00602AB9">
            <w:pPr>
              <w:ind w:firstLine="0"/>
              <w:contextualSpacing/>
              <w:rPr>
                <w:rFonts w:cstheme="minorHAnsi"/>
                <w:color w:val="666699"/>
                <w:sz w:val="20"/>
                <w:szCs w:val="20"/>
              </w:rPr>
            </w:pPr>
          </w:p>
        </w:tc>
        <w:tc>
          <w:tcPr>
            <w:tcW w:w="4038" w:type="dxa"/>
          </w:tcPr>
          <w:p w14:paraId="490D49A2" w14:textId="77777777" w:rsidR="00CE1DF5" w:rsidRPr="00F110A2" w:rsidRDefault="00CE1DF5" w:rsidP="00602AB9">
            <w:pPr>
              <w:ind w:firstLine="0"/>
              <w:contextualSpacing/>
              <w:rPr>
                <w:rFonts w:cstheme="minorHAnsi"/>
                <w:color w:val="666699"/>
                <w:sz w:val="20"/>
                <w:szCs w:val="20"/>
              </w:rPr>
            </w:pPr>
          </w:p>
        </w:tc>
      </w:tr>
    </w:tbl>
    <w:p w14:paraId="19810274" w14:textId="77777777" w:rsidR="007561B5" w:rsidRPr="00EC5FC6" w:rsidRDefault="007561B5" w:rsidP="00602AB9">
      <w:pPr>
        <w:pStyle w:val="Heading1"/>
        <w:pageBreakBefore/>
        <w:contextualSpacing/>
        <w:rPr>
          <w:b/>
          <w:bCs w:val="0"/>
        </w:rPr>
      </w:pPr>
      <w:r w:rsidRPr="00EC5FC6">
        <w:rPr>
          <w:b/>
          <w:bCs w:val="0"/>
        </w:rPr>
        <w:lastRenderedPageBreak/>
        <w:t>3</w:t>
      </w:r>
      <w:r w:rsidR="00EC5FC6">
        <w:rPr>
          <w:b/>
          <w:bCs w:val="0"/>
        </w:rPr>
        <w:t>.</w:t>
      </w:r>
      <w:r w:rsidR="00642DF8" w:rsidRPr="00EC5FC6">
        <w:rPr>
          <w:b/>
          <w:bCs w:val="0"/>
        </w:rPr>
        <w:t xml:space="preserve"> </w:t>
      </w:r>
      <w:r w:rsidRPr="00EC5FC6">
        <w:rPr>
          <w:b/>
          <w:bCs w:val="0"/>
        </w:rPr>
        <w:t xml:space="preserve">Key project information </w:t>
      </w:r>
    </w:p>
    <w:p w14:paraId="0547D564" w14:textId="77777777" w:rsidR="007561B5" w:rsidRPr="00CF2AF1" w:rsidRDefault="006A3FBE" w:rsidP="00602AB9">
      <w:pPr>
        <w:ind w:firstLine="0"/>
        <w:contextualSpacing/>
        <w:rPr>
          <w:rFonts w:cstheme="minorHAnsi"/>
          <w:i/>
          <w:color w:val="FF0000"/>
        </w:rPr>
      </w:pPr>
      <w:r w:rsidRPr="00CF2AF1">
        <w:rPr>
          <w:rFonts w:cstheme="minorHAnsi"/>
          <w:i/>
          <w:color w:val="FF0000"/>
        </w:rPr>
        <w:t>Please d</w:t>
      </w:r>
      <w:r w:rsidR="00411934" w:rsidRPr="00CF2AF1">
        <w:rPr>
          <w:rFonts w:cstheme="minorHAnsi"/>
          <w:i/>
          <w:color w:val="FF0000"/>
        </w:rPr>
        <w:t>isregard fields not applicable for your case study</w:t>
      </w:r>
    </w:p>
    <w:p w14:paraId="2FD2081D" w14:textId="77777777" w:rsidR="00EC5FC6" w:rsidRPr="00CF2AF1" w:rsidRDefault="00EC5FC6" w:rsidP="00602AB9">
      <w:pPr>
        <w:ind w:firstLine="0"/>
        <w:contextualSpacing/>
        <w:rPr>
          <w:rFonts w:cstheme="minorHAnsi"/>
          <w:i/>
          <w:sz w:val="24"/>
          <w:szCs w:val="24"/>
        </w:rPr>
      </w:pPr>
    </w:p>
    <w:tbl>
      <w:tblPr>
        <w:tblW w:w="0" w:type="auto"/>
        <w:tblInd w:w="108" w:type="dxa"/>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Look w:val="00A0" w:firstRow="1" w:lastRow="0" w:firstColumn="1" w:lastColumn="0" w:noHBand="0" w:noVBand="0"/>
      </w:tblPr>
      <w:tblGrid>
        <w:gridCol w:w="2671"/>
        <w:gridCol w:w="2409"/>
        <w:gridCol w:w="1753"/>
        <w:gridCol w:w="3066"/>
      </w:tblGrid>
      <w:tr w:rsidR="00F110A2" w:rsidRPr="00F110A2" w14:paraId="659E281A" w14:textId="77777777" w:rsidTr="00042601">
        <w:trPr>
          <w:trHeight w:val="835"/>
        </w:trPr>
        <w:tc>
          <w:tcPr>
            <w:tcW w:w="26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78E0F83" w14:textId="77777777" w:rsidR="00F110A2" w:rsidRPr="00F110A2" w:rsidRDefault="00F110A2" w:rsidP="00602AB9">
            <w:pPr>
              <w:pStyle w:val="Heading3"/>
              <w:contextualSpacing/>
              <w:rPr>
                <w:rFonts w:asciiTheme="minorHAnsi" w:hAnsiTheme="minorHAnsi" w:cstheme="minorHAnsi"/>
                <w:b w:val="0"/>
                <w:bCs/>
                <w:color w:val="548DD4" w:themeColor="text2" w:themeTint="99"/>
                <w:sz w:val="20"/>
                <w:szCs w:val="20"/>
                <w:lang w:val="en-GB"/>
              </w:rPr>
            </w:pPr>
            <w:r w:rsidRPr="00F110A2">
              <w:rPr>
                <w:sz w:val="20"/>
                <w:szCs w:val="20"/>
                <w:lang w:val="en-GB"/>
              </w:rPr>
              <w:t>Title of the project</w:t>
            </w:r>
            <w:r w:rsidR="00550FB1">
              <w:rPr>
                <w:sz w:val="20"/>
                <w:szCs w:val="20"/>
                <w:lang w:val="en-GB"/>
              </w:rPr>
              <w:t>:</w:t>
            </w:r>
          </w:p>
        </w:tc>
        <w:tc>
          <w:tcPr>
            <w:tcW w:w="722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FF5D94D" w14:textId="77777777" w:rsidR="00F110A2" w:rsidRPr="00F110A2" w:rsidRDefault="00F110A2" w:rsidP="00602AB9">
            <w:pPr>
              <w:pStyle w:val="Heading3"/>
              <w:contextualSpacing/>
              <w:rPr>
                <w:sz w:val="20"/>
                <w:szCs w:val="20"/>
                <w:lang w:val="en-GB"/>
              </w:rPr>
            </w:pPr>
          </w:p>
        </w:tc>
      </w:tr>
      <w:tr w:rsidR="00F110A2" w:rsidRPr="00F110A2" w14:paraId="229CFA99" w14:textId="77777777" w:rsidTr="00042601">
        <w:trPr>
          <w:trHeight w:val="705"/>
        </w:trPr>
        <w:tc>
          <w:tcPr>
            <w:tcW w:w="26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755212" w14:textId="77777777" w:rsidR="00F110A2" w:rsidRPr="00F110A2" w:rsidRDefault="00F110A2" w:rsidP="00602AB9">
            <w:pPr>
              <w:pStyle w:val="Heading3"/>
              <w:contextualSpacing/>
              <w:rPr>
                <w:b w:val="0"/>
                <w:bCs/>
                <w:sz w:val="20"/>
                <w:szCs w:val="20"/>
                <w:lang w:val="en-GB"/>
              </w:rPr>
            </w:pPr>
            <w:r w:rsidRPr="00F110A2">
              <w:rPr>
                <w:sz w:val="20"/>
                <w:szCs w:val="20"/>
                <w:lang w:val="en-GB"/>
              </w:rPr>
              <w:t>Cause of displacement</w:t>
            </w:r>
            <w:r w:rsidR="00550FB1">
              <w:rPr>
                <w:sz w:val="20"/>
                <w:szCs w:val="20"/>
                <w:lang w:val="en-GB"/>
              </w:rPr>
              <w:t>:</w:t>
            </w:r>
          </w:p>
        </w:tc>
        <w:tc>
          <w:tcPr>
            <w:tcW w:w="722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2DA7A91" w14:textId="77777777" w:rsidR="00F110A2" w:rsidRPr="00F110A2" w:rsidRDefault="00F110A2" w:rsidP="00602AB9">
            <w:pPr>
              <w:pStyle w:val="Heading3"/>
              <w:contextualSpacing/>
              <w:rPr>
                <w:sz w:val="20"/>
                <w:szCs w:val="20"/>
                <w:lang w:val="en-GB"/>
              </w:rPr>
            </w:pPr>
          </w:p>
        </w:tc>
      </w:tr>
      <w:tr w:rsidR="00F110A2" w:rsidRPr="00F110A2" w14:paraId="3A04D298" w14:textId="77777777" w:rsidTr="00EC5FC6">
        <w:trPr>
          <w:trHeight w:val="532"/>
        </w:trPr>
        <w:tc>
          <w:tcPr>
            <w:tcW w:w="26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B4684F6" w14:textId="77777777" w:rsidR="00F110A2" w:rsidRPr="00F110A2" w:rsidRDefault="00F110A2" w:rsidP="00602AB9">
            <w:pPr>
              <w:pStyle w:val="Heading3"/>
              <w:contextualSpacing/>
              <w:rPr>
                <w:sz w:val="20"/>
                <w:szCs w:val="20"/>
                <w:lang w:val="en-GB"/>
              </w:rPr>
            </w:pPr>
            <w:r w:rsidRPr="00F110A2">
              <w:rPr>
                <w:sz w:val="20"/>
                <w:szCs w:val="20"/>
                <w:lang w:val="en-GB"/>
              </w:rPr>
              <w:t>Date of event</w:t>
            </w:r>
            <w:r w:rsidR="00550FB1">
              <w:rPr>
                <w:sz w:val="20"/>
                <w:szCs w:val="20"/>
                <w:lang w:val="en-GB"/>
              </w:rPr>
              <w:t>:</w:t>
            </w:r>
          </w:p>
        </w:tc>
        <w:tc>
          <w:tcPr>
            <w:tcW w:w="722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B67D936" w14:textId="77777777" w:rsidR="00F110A2" w:rsidRPr="00F110A2" w:rsidRDefault="00F110A2" w:rsidP="00602AB9">
            <w:pPr>
              <w:pStyle w:val="Heading3"/>
              <w:contextualSpacing/>
              <w:rPr>
                <w:sz w:val="20"/>
                <w:szCs w:val="20"/>
                <w:lang w:val="en-GB"/>
              </w:rPr>
            </w:pPr>
          </w:p>
        </w:tc>
      </w:tr>
      <w:tr w:rsidR="00F110A2" w:rsidRPr="00F110A2" w14:paraId="1CFBB0FF" w14:textId="77777777" w:rsidTr="00EC5FC6">
        <w:trPr>
          <w:trHeight w:val="809"/>
        </w:trPr>
        <w:tc>
          <w:tcPr>
            <w:tcW w:w="26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60FF339" w14:textId="77777777" w:rsidR="00F110A2" w:rsidRDefault="00F110A2" w:rsidP="00602AB9">
            <w:pPr>
              <w:pStyle w:val="Heading3"/>
              <w:contextualSpacing/>
              <w:rPr>
                <w:rFonts w:asciiTheme="minorHAnsi" w:hAnsiTheme="minorHAnsi" w:cstheme="minorHAnsi"/>
                <w:bCs/>
                <w:sz w:val="20"/>
                <w:szCs w:val="20"/>
                <w:lang w:val="en-GB"/>
              </w:rPr>
            </w:pPr>
            <w:r>
              <w:rPr>
                <w:rFonts w:asciiTheme="minorHAnsi" w:hAnsiTheme="minorHAnsi" w:cstheme="minorHAnsi"/>
                <w:bCs/>
                <w:sz w:val="20"/>
                <w:szCs w:val="20"/>
                <w:lang w:val="en-GB"/>
              </w:rPr>
              <w:t>Total no. of p</w:t>
            </w:r>
            <w:r w:rsidRPr="00F110A2">
              <w:rPr>
                <w:rFonts w:asciiTheme="minorHAnsi" w:hAnsiTheme="minorHAnsi" w:cstheme="minorHAnsi"/>
                <w:bCs/>
                <w:sz w:val="20"/>
                <w:szCs w:val="20"/>
                <w:lang w:val="en-GB"/>
              </w:rPr>
              <w:t>eople displaced</w:t>
            </w:r>
            <w:r w:rsidR="00550FB1">
              <w:rPr>
                <w:rFonts w:asciiTheme="minorHAnsi" w:hAnsiTheme="minorHAnsi" w:cstheme="minorHAnsi"/>
                <w:bCs/>
                <w:sz w:val="20"/>
                <w:szCs w:val="20"/>
                <w:lang w:val="en-GB"/>
              </w:rPr>
              <w:t>:</w:t>
            </w:r>
            <w:r w:rsidRPr="00F110A2">
              <w:rPr>
                <w:rFonts w:asciiTheme="minorHAnsi" w:hAnsiTheme="minorHAnsi" w:cstheme="minorHAnsi"/>
                <w:bCs/>
                <w:sz w:val="20"/>
                <w:szCs w:val="20"/>
                <w:lang w:val="en-GB"/>
              </w:rPr>
              <w:t xml:space="preserve">  </w:t>
            </w:r>
          </w:p>
          <w:p w14:paraId="0CF2C207" w14:textId="77777777" w:rsidR="00F110A2" w:rsidRPr="00F110A2" w:rsidRDefault="00F110A2" w:rsidP="00602AB9">
            <w:pPr>
              <w:pStyle w:val="Heading3"/>
              <w:contextualSpacing/>
              <w:rPr>
                <w:rFonts w:asciiTheme="minorHAnsi" w:hAnsiTheme="minorHAnsi" w:cstheme="minorHAnsi"/>
                <w:b w:val="0"/>
                <w:bCs/>
                <w:sz w:val="20"/>
                <w:szCs w:val="20"/>
                <w:lang w:val="en-GB"/>
              </w:rPr>
            </w:pPr>
            <w:r>
              <w:rPr>
                <w:rFonts w:asciiTheme="minorHAnsi" w:hAnsiTheme="minorHAnsi" w:cstheme="minorHAnsi"/>
                <w:b w:val="0"/>
                <w:bCs/>
                <w:sz w:val="16"/>
                <w:szCs w:val="16"/>
                <w:lang w:val="en-GB"/>
              </w:rPr>
              <w:t>(if known)</w:t>
            </w:r>
          </w:p>
        </w:tc>
        <w:tc>
          <w:tcPr>
            <w:tcW w:w="722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80A44BB" w14:textId="77777777" w:rsidR="00F110A2" w:rsidRPr="00F110A2" w:rsidRDefault="00F110A2" w:rsidP="00602AB9">
            <w:pPr>
              <w:pStyle w:val="Heading3"/>
              <w:contextualSpacing/>
              <w:rPr>
                <w:rFonts w:asciiTheme="minorHAnsi" w:hAnsiTheme="minorHAnsi" w:cstheme="minorHAnsi"/>
                <w:bCs/>
                <w:sz w:val="20"/>
                <w:szCs w:val="20"/>
                <w:lang w:val="en-GB"/>
              </w:rPr>
            </w:pPr>
          </w:p>
        </w:tc>
      </w:tr>
      <w:tr w:rsidR="00550FB1" w:rsidRPr="00F110A2" w14:paraId="6982CCE9" w14:textId="77777777" w:rsidTr="00550FB1">
        <w:trPr>
          <w:trHeight w:val="907"/>
        </w:trPr>
        <w:tc>
          <w:tcPr>
            <w:tcW w:w="26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EC1F229" w14:textId="77777777" w:rsidR="00550FB1" w:rsidRPr="00F110A2" w:rsidRDefault="00550FB1" w:rsidP="00550FB1">
            <w:pPr>
              <w:pStyle w:val="Heading3"/>
              <w:contextualSpacing/>
              <w:rPr>
                <w:rFonts w:asciiTheme="minorHAnsi" w:hAnsiTheme="minorHAnsi" w:cstheme="minorHAnsi"/>
                <w:sz w:val="20"/>
                <w:szCs w:val="20"/>
                <w:lang w:val="en-GB"/>
              </w:rPr>
            </w:pPr>
            <w:r>
              <w:rPr>
                <w:rFonts w:asciiTheme="minorHAnsi" w:hAnsiTheme="minorHAnsi" w:cstheme="minorHAnsi"/>
                <w:sz w:val="20"/>
                <w:szCs w:val="20"/>
                <w:lang w:val="en-GB"/>
              </w:rPr>
              <w:t>Total no.</w:t>
            </w:r>
            <w:r w:rsidRPr="00F110A2">
              <w:rPr>
                <w:rFonts w:asciiTheme="minorHAnsi" w:hAnsiTheme="minorHAnsi" w:cstheme="minorHAnsi"/>
                <w:sz w:val="20"/>
                <w:szCs w:val="20"/>
                <w:lang w:val="en-GB"/>
              </w:rPr>
              <w:t xml:space="preserve"> of people targeted by the project</w:t>
            </w:r>
            <w:r>
              <w:rPr>
                <w:rFonts w:asciiTheme="minorHAnsi" w:hAnsiTheme="minorHAnsi" w:cstheme="minorHAnsi"/>
                <w:sz w:val="20"/>
                <w:szCs w:val="20"/>
                <w:lang w:val="en-GB"/>
              </w:rPr>
              <w:t>:</w:t>
            </w:r>
          </w:p>
        </w:tc>
        <w:tc>
          <w:tcPr>
            <w:tcW w:w="24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17412B1" w14:textId="77777777" w:rsidR="00550FB1" w:rsidRPr="00F110A2" w:rsidRDefault="00550FB1" w:rsidP="00550FB1">
            <w:pPr>
              <w:pStyle w:val="Heading3"/>
              <w:contextualSpacing/>
              <w:rPr>
                <w:rFonts w:asciiTheme="minorHAnsi" w:hAnsiTheme="minorHAnsi" w:cstheme="minorHAnsi"/>
                <w:sz w:val="20"/>
                <w:szCs w:val="20"/>
                <w:lang w:val="en-GB"/>
              </w:rPr>
            </w:pPr>
          </w:p>
        </w:tc>
        <w:tc>
          <w:tcPr>
            <w:tcW w:w="175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FDFDA0" w14:textId="77777777" w:rsidR="00550FB1" w:rsidRDefault="00550FB1" w:rsidP="00550FB1">
            <w:pPr>
              <w:pStyle w:val="Heading3"/>
              <w:contextualSpacing/>
              <w:rPr>
                <w:rFonts w:asciiTheme="minorHAnsi" w:hAnsiTheme="minorHAnsi" w:cstheme="minorHAnsi"/>
                <w:sz w:val="20"/>
                <w:szCs w:val="20"/>
                <w:lang w:val="en-GB"/>
              </w:rPr>
            </w:pPr>
            <w:r>
              <w:rPr>
                <w:rFonts w:asciiTheme="minorHAnsi" w:hAnsiTheme="minorHAnsi" w:cstheme="minorHAnsi"/>
                <w:sz w:val="20"/>
                <w:szCs w:val="20"/>
                <w:lang w:val="en-GB"/>
              </w:rPr>
              <w:t>Beneficiaries Targeting:</w:t>
            </w:r>
          </w:p>
          <w:p w14:paraId="06F79734" w14:textId="77777777" w:rsidR="00550FB1" w:rsidRPr="00550FB1" w:rsidRDefault="00550FB1" w:rsidP="00550FB1">
            <w:pPr>
              <w:ind w:firstLine="0"/>
              <w:rPr>
                <w:sz w:val="16"/>
                <w:szCs w:val="16"/>
                <w:lang w:val="en-GB"/>
              </w:rPr>
            </w:pPr>
            <w:r>
              <w:rPr>
                <w:sz w:val="16"/>
                <w:szCs w:val="16"/>
                <w:lang w:val="en-GB"/>
              </w:rPr>
              <w:t>(IDPs, Refugees, host communities, etc.)</w:t>
            </w:r>
          </w:p>
        </w:tc>
        <w:tc>
          <w:tcPr>
            <w:tcW w:w="30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3706295" w14:textId="77777777" w:rsidR="00550FB1" w:rsidRPr="00F110A2" w:rsidRDefault="00550FB1" w:rsidP="00550FB1">
            <w:pPr>
              <w:pStyle w:val="Heading3"/>
              <w:contextualSpacing/>
              <w:rPr>
                <w:rFonts w:asciiTheme="minorHAnsi" w:hAnsiTheme="minorHAnsi" w:cstheme="minorHAnsi"/>
                <w:sz w:val="20"/>
                <w:szCs w:val="20"/>
                <w:lang w:val="en-GB"/>
              </w:rPr>
            </w:pPr>
          </w:p>
        </w:tc>
      </w:tr>
      <w:tr w:rsidR="00F110A2" w:rsidRPr="00F110A2" w14:paraId="5305DE85" w14:textId="77777777" w:rsidTr="00EC5FC6">
        <w:trPr>
          <w:trHeight w:val="1105"/>
        </w:trPr>
        <w:tc>
          <w:tcPr>
            <w:tcW w:w="26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9FBFE3B" w14:textId="77777777" w:rsidR="00F110A2" w:rsidRDefault="00F110A2" w:rsidP="00602AB9">
            <w:pPr>
              <w:pStyle w:val="Heading3"/>
              <w:contextualSpacing/>
              <w:rPr>
                <w:rFonts w:asciiTheme="minorHAnsi" w:hAnsiTheme="minorHAnsi" w:cstheme="minorHAnsi"/>
                <w:sz w:val="20"/>
                <w:szCs w:val="20"/>
                <w:lang w:val="en-GB"/>
              </w:rPr>
            </w:pPr>
            <w:r w:rsidRPr="00F110A2">
              <w:rPr>
                <w:rFonts w:asciiTheme="minorHAnsi" w:hAnsiTheme="minorHAnsi" w:cstheme="minorHAnsi"/>
                <w:sz w:val="20"/>
                <w:szCs w:val="20"/>
                <w:lang w:val="en-GB"/>
              </w:rPr>
              <w:t>Project location</w:t>
            </w:r>
            <w:r w:rsidR="00550FB1">
              <w:rPr>
                <w:rFonts w:asciiTheme="minorHAnsi" w:hAnsiTheme="minorHAnsi" w:cstheme="minorHAnsi"/>
                <w:sz w:val="20"/>
                <w:szCs w:val="20"/>
                <w:lang w:val="en-GB"/>
              </w:rPr>
              <w:t>:</w:t>
            </w:r>
            <w:r w:rsidRPr="00F110A2">
              <w:rPr>
                <w:rFonts w:asciiTheme="minorHAnsi" w:hAnsiTheme="minorHAnsi" w:cstheme="minorHAnsi"/>
                <w:sz w:val="20"/>
                <w:szCs w:val="20"/>
                <w:lang w:val="en-GB"/>
              </w:rPr>
              <w:t xml:space="preserve"> </w:t>
            </w:r>
          </w:p>
          <w:p w14:paraId="3354F361" w14:textId="77777777" w:rsidR="00F110A2" w:rsidRPr="00F110A2" w:rsidRDefault="00F110A2" w:rsidP="00602AB9">
            <w:pPr>
              <w:pStyle w:val="Heading3"/>
              <w:contextualSpacing/>
              <w:rPr>
                <w:rFonts w:asciiTheme="minorHAnsi" w:hAnsiTheme="minorHAnsi" w:cstheme="minorHAnsi"/>
                <w:bCs/>
                <w:sz w:val="20"/>
                <w:szCs w:val="20"/>
                <w:lang w:val="en-GB"/>
              </w:rPr>
            </w:pPr>
            <w:r w:rsidRPr="00F110A2">
              <w:rPr>
                <w:rFonts w:asciiTheme="minorHAnsi" w:hAnsiTheme="minorHAnsi" w:cstheme="minorHAnsi"/>
                <w:b w:val="0"/>
                <w:bCs/>
                <w:sz w:val="16"/>
                <w:szCs w:val="16"/>
                <w:lang w:val="en-GB"/>
              </w:rPr>
              <w:t>(Country, State/Province, District/County, and City/Village):</w:t>
            </w:r>
          </w:p>
        </w:tc>
        <w:tc>
          <w:tcPr>
            <w:tcW w:w="722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0990D3" w14:textId="77777777" w:rsidR="00F110A2" w:rsidRPr="00F110A2" w:rsidRDefault="00F110A2" w:rsidP="00602AB9">
            <w:pPr>
              <w:pStyle w:val="Heading3"/>
              <w:contextualSpacing/>
              <w:rPr>
                <w:rFonts w:asciiTheme="minorHAnsi" w:hAnsiTheme="minorHAnsi" w:cstheme="minorHAnsi"/>
                <w:sz w:val="20"/>
                <w:szCs w:val="20"/>
                <w:lang w:val="en-GB"/>
              </w:rPr>
            </w:pPr>
          </w:p>
        </w:tc>
      </w:tr>
      <w:tr w:rsidR="00550FB1" w:rsidRPr="00F110A2" w14:paraId="620DAFF6" w14:textId="77777777" w:rsidTr="00550FB1">
        <w:trPr>
          <w:trHeight w:val="532"/>
        </w:trPr>
        <w:tc>
          <w:tcPr>
            <w:tcW w:w="26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336756D" w14:textId="77777777" w:rsidR="00550FB1" w:rsidRPr="00F110A2" w:rsidRDefault="00550FB1" w:rsidP="00550FB1">
            <w:pPr>
              <w:pStyle w:val="Heading3"/>
              <w:contextualSpacing/>
              <w:rPr>
                <w:rFonts w:asciiTheme="minorHAnsi" w:hAnsiTheme="minorHAnsi" w:cstheme="minorHAnsi"/>
                <w:sz w:val="20"/>
                <w:szCs w:val="20"/>
                <w:lang w:val="en-GB"/>
              </w:rPr>
            </w:pPr>
            <w:r>
              <w:rPr>
                <w:rFonts w:asciiTheme="minorHAnsi" w:hAnsiTheme="minorHAnsi" w:cstheme="minorHAnsi"/>
                <w:sz w:val="20"/>
                <w:szCs w:val="20"/>
              </w:rPr>
              <w:t>Project Start Date:</w:t>
            </w:r>
          </w:p>
        </w:tc>
        <w:tc>
          <w:tcPr>
            <w:tcW w:w="24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B4399A8" w14:textId="77777777" w:rsidR="00550FB1" w:rsidRPr="00F110A2" w:rsidRDefault="00550FB1" w:rsidP="00550FB1">
            <w:pPr>
              <w:pStyle w:val="Heading3"/>
              <w:contextualSpacing/>
              <w:rPr>
                <w:rFonts w:asciiTheme="minorHAnsi" w:hAnsiTheme="minorHAnsi" w:cstheme="minorHAnsi"/>
                <w:sz w:val="20"/>
                <w:szCs w:val="20"/>
              </w:rPr>
            </w:pPr>
          </w:p>
        </w:tc>
        <w:tc>
          <w:tcPr>
            <w:tcW w:w="175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B6AB1AC" w14:textId="77777777" w:rsidR="00550FB1" w:rsidRPr="00F110A2" w:rsidRDefault="00550FB1" w:rsidP="00550FB1">
            <w:pPr>
              <w:pStyle w:val="Heading3"/>
              <w:contextualSpacing/>
              <w:rPr>
                <w:rFonts w:asciiTheme="minorHAnsi" w:hAnsiTheme="minorHAnsi" w:cstheme="minorHAnsi"/>
                <w:sz w:val="20"/>
                <w:szCs w:val="20"/>
              </w:rPr>
            </w:pPr>
            <w:r>
              <w:rPr>
                <w:rFonts w:asciiTheme="minorHAnsi" w:hAnsiTheme="minorHAnsi" w:cstheme="minorHAnsi"/>
                <w:sz w:val="20"/>
                <w:szCs w:val="20"/>
              </w:rPr>
              <w:t xml:space="preserve">Project End Date: </w:t>
            </w:r>
          </w:p>
        </w:tc>
        <w:tc>
          <w:tcPr>
            <w:tcW w:w="30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72F0632" w14:textId="77777777" w:rsidR="00550FB1" w:rsidRPr="00F110A2" w:rsidRDefault="00550FB1" w:rsidP="00550FB1">
            <w:pPr>
              <w:pStyle w:val="Heading3"/>
              <w:contextualSpacing/>
              <w:rPr>
                <w:rFonts w:asciiTheme="minorHAnsi" w:hAnsiTheme="minorHAnsi" w:cstheme="minorHAnsi"/>
                <w:sz w:val="20"/>
                <w:szCs w:val="20"/>
              </w:rPr>
            </w:pPr>
          </w:p>
        </w:tc>
      </w:tr>
      <w:tr w:rsidR="00550FB1" w:rsidRPr="00F110A2" w14:paraId="752A7D0E" w14:textId="77777777" w:rsidTr="00EC5FC6">
        <w:trPr>
          <w:trHeight w:val="532"/>
        </w:trPr>
        <w:tc>
          <w:tcPr>
            <w:tcW w:w="26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2245DB0" w14:textId="77777777" w:rsidR="00550FB1" w:rsidRPr="00F110A2" w:rsidRDefault="00550FB1" w:rsidP="00602AB9">
            <w:pPr>
              <w:pStyle w:val="Heading3"/>
              <w:contextualSpacing/>
              <w:rPr>
                <w:rFonts w:asciiTheme="minorHAnsi" w:hAnsiTheme="minorHAnsi" w:cstheme="minorHAnsi"/>
                <w:sz w:val="20"/>
                <w:szCs w:val="20"/>
              </w:rPr>
            </w:pPr>
            <w:r w:rsidRPr="00F110A2">
              <w:rPr>
                <w:rFonts w:asciiTheme="minorHAnsi" w:hAnsiTheme="minorHAnsi" w:cstheme="minorHAnsi"/>
                <w:sz w:val="20"/>
                <w:szCs w:val="20"/>
              </w:rPr>
              <w:t>Project Duration</w:t>
            </w:r>
            <w:r>
              <w:rPr>
                <w:rFonts w:asciiTheme="minorHAnsi" w:hAnsiTheme="minorHAnsi" w:cstheme="minorHAnsi"/>
                <w:sz w:val="20"/>
                <w:szCs w:val="20"/>
              </w:rPr>
              <w:t>:</w:t>
            </w:r>
          </w:p>
        </w:tc>
        <w:tc>
          <w:tcPr>
            <w:tcW w:w="722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82B034E" w14:textId="77777777" w:rsidR="00550FB1" w:rsidRPr="00F110A2" w:rsidRDefault="00550FB1" w:rsidP="00602AB9">
            <w:pPr>
              <w:pStyle w:val="Heading3"/>
              <w:contextualSpacing/>
              <w:rPr>
                <w:rFonts w:asciiTheme="minorHAnsi" w:hAnsiTheme="minorHAnsi" w:cstheme="minorHAnsi"/>
                <w:sz w:val="20"/>
                <w:szCs w:val="20"/>
              </w:rPr>
            </w:pPr>
          </w:p>
        </w:tc>
      </w:tr>
      <w:tr w:rsidR="00F110A2" w:rsidRPr="00F110A2" w14:paraId="68485F73" w14:textId="77777777" w:rsidTr="00042601">
        <w:trPr>
          <w:trHeight w:val="650"/>
        </w:trPr>
        <w:tc>
          <w:tcPr>
            <w:tcW w:w="26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A0C8B5A" w14:textId="77777777" w:rsidR="00042601" w:rsidRDefault="00F110A2" w:rsidP="00042601">
            <w:pPr>
              <w:pStyle w:val="Heading3"/>
              <w:contextualSpacing/>
              <w:rPr>
                <w:rFonts w:asciiTheme="minorHAnsi" w:hAnsiTheme="minorHAnsi" w:cstheme="minorHAnsi"/>
                <w:sz w:val="20"/>
                <w:szCs w:val="20"/>
              </w:rPr>
            </w:pPr>
            <w:r w:rsidRPr="00F110A2">
              <w:rPr>
                <w:rFonts w:asciiTheme="minorHAnsi" w:hAnsiTheme="minorHAnsi" w:cstheme="minorHAnsi"/>
                <w:sz w:val="20"/>
                <w:szCs w:val="20"/>
              </w:rPr>
              <w:t>CCCM coordination mechanism</w:t>
            </w:r>
            <w:r w:rsidR="00550FB1">
              <w:rPr>
                <w:rFonts w:asciiTheme="minorHAnsi" w:hAnsiTheme="minorHAnsi" w:cstheme="minorHAnsi"/>
                <w:sz w:val="20"/>
                <w:szCs w:val="20"/>
              </w:rPr>
              <w:t>:</w:t>
            </w:r>
            <w:r w:rsidR="00042601">
              <w:rPr>
                <w:rFonts w:asciiTheme="minorHAnsi" w:hAnsiTheme="minorHAnsi" w:cstheme="minorHAnsi"/>
                <w:sz w:val="20"/>
                <w:szCs w:val="20"/>
              </w:rPr>
              <w:t xml:space="preserve"> </w:t>
            </w:r>
          </w:p>
          <w:p w14:paraId="4E4AF2E8" w14:textId="77777777" w:rsidR="00042601" w:rsidRPr="00042601" w:rsidRDefault="00042601" w:rsidP="00042601">
            <w:pPr>
              <w:pStyle w:val="Heading3"/>
              <w:contextualSpacing/>
              <w:rPr>
                <w:rFonts w:asciiTheme="minorHAnsi" w:hAnsiTheme="minorHAnsi" w:cstheme="minorHAnsi"/>
                <w:b w:val="0"/>
                <w:bCs/>
                <w:sz w:val="20"/>
                <w:szCs w:val="20"/>
              </w:rPr>
            </w:pPr>
            <w:r w:rsidRPr="00042601">
              <w:rPr>
                <w:b w:val="0"/>
                <w:bCs/>
                <w:sz w:val="16"/>
                <w:szCs w:val="16"/>
              </w:rPr>
              <w:t>(national and sub-national)</w:t>
            </w:r>
          </w:p>
        </w:tc>
        <w:tc>
          <w:tcPr>
            <w:tcW w:w="722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C5587D2" w14:textId="77777777" w:rsidR="00F110A2" w:rsidRPr="00F110A2" w:rsidRDefault="00F110A2" w:rsidP="00602AB9">
            <w:pPr>
              <w:pStyle w:val="Heading3"/>
              <w:contextualSpacing/>
              <w:rPr>
                <w:rFonts w:asciiTheme="minorHAnsi" w:hAnsiTheme="minorHAnsi" w:cstheme="minorHAnsi"/>
                <w:sz w:val="20"/>
                <w:szCs w:val="20"/>
              </w:rPr>
            </w:pPr>
          </w:p>
        </w:tc>
      </w:tr>
      <w:tr w:rsidR="00F110A2" w:rsidRPr="00F110A2" w14:paraId="1CC98B88" w14:textId="77777777" w:rsidTr="00042601">
        <w:trPr>
          <w:trHeight w:val="1004"/>
        </w:trPr>
        <w:tc>
          <w:tcPr>
            <w:tcW w:w="26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B82A8A7" w14:textId="77777777" w:rsidR="00F110A2" w:rsidRPr="00042601" w:rsidRDefault="00F110A2" w:rsidP="00042601">
            <w:pPr>
              <w:pStyle w:val="Heading3"/>
              <w:contextualSpacing/>
              <w:rPr>
                <w:rFonts w:asciiTheme="minorHAnsi" w:hAnsiTheme="minorHAnsi" w:cstheme="minorHAnsi"/>
                <w:sz w:val="20"/>
                <w:szCs w:val="20"/>
                <w:lang w:val="en-GB"/>
              </w:rPr>
            </w:pPr>
            <w:r w:rsidRPr="00F110A2">
              <w:rPr>
                <w:rFonts w:asciiTheme="minorHAnsi" w:hAnsiTheme="minorHAnsi" w:cstheme="minorHAnsi"/>
                <w:sz w:val="20"/>
                <w:szCs w:val="20"/>
                <w:lang w:val="en-GB"/>
              </w:rPr>
              <w:t>Support cost per household</w:t>
            </w:r>
            <w:r w:rsidR="00550FB1">
              <w:rPr>
                <w:rFonts w:asciiTheme="minorHAnsi" w:hAnsiTheme="minorHAnsi" w:cstheme="minorHAnsi"/>
                <w:sz w:val="20"/>
                <w:szCs w:val="20"/>
                <w:lang w:val="en-GB"/>
              </w:rPr>
              <w:t>:</w:t>
            </w:r>
            <w:r w:rsidRPr="00F110A2">
              <w:rPr>
                <w:rFonts w:asciiTheme="minorHAnsi" w:hAnsiTheme="minorHAnsi" w:cstheme="minorHAnsi"/>
                <w:sz w:val="20"/>
                <w:szCs w:val="20"/>
                <w:lang w:val="en-GB"/>
              </w:rPr>
              <w:t xml:space="preserve"> </w:t>
            </w:r>
            <w:r w:rsidRPr="00F110A2">
              <w:rPr>
                <w:rFonts w:asciiTheme="minorHAnsi" w:hAnsiTheme="minorHAnsi" w:cstheme="minorHAnsi"/>
                <w:b w:val="0"/>
                <w:sz w:val="20"/>
                <w:szCs w:val="20"/>
                <w:lang w:val="en-GB"/>
              </w:rPr>
              <w:t>(</w:t>
            </w:r>
            <w:r w:rsidRPr="00F110A2">
              <w:rPr>
                <w:rFonts w:cstheme="minorHAnsi"/>
                <w:b w:val="0"/>
                <w:sz w:val="20"/>
                <w:szCs w:val="20"/>
                <w:lang w:val="en-GB"/>
              </w:rPr>
              <w:t>if known)</w:t>
            </w:r>
          </w:p>
        </w:tc>
        <w:tc>
          <w:tcPr>
            <w:tcW w:w="722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E8CDB66" w14:textId="77777777" w:rsidR="00F110A2" w:rsidRPr="00F110A2" w:rsidRDefault="00F110A2" w:rsidP="00602AB9">
            <w:pPr>
              <w:pStyle w:val="Heading3"/>
              <w:contextualSpacing/>
              <w:rPr>
                <w:rFonts w:asciiTheme="minorHAnsi" w:hAnsiTheme="minorHAnsi" w:cstheme="minorHAnsi"/>
                <w:sz w:val="20"/>
                <w:szCs w:val="20"/>
                <w:lang w:val="en-GB"/>
              </w:rPr>
            </w:pPr>
          </w:p>
        </w:tc>
      </w:tr>
      <w:tr w:rsidR="00F110A2" w:rsidRPr="00F110A2" w14:paraId="3C373555" w14:textId="77777777" w:rsidTr="00042601">
        <w:trPr>
          <w:trHeight w:val="885"/>
        </w:trPr>
        <w:tc>
          <w:tcPr>
            <w:tcW w:w="267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AFAB213" w14:textId="77777777" w:rsidR="00F110A2" w:rsidRPr="00042601" w:rsidRDefault="00F110A2" w:rsidP="00660405">
            <w:pPr>
              <w:pStyle w:val="Heading3"/>
              <w:contextualSpacing/>
              <w:rPr>
                <w:rFonts w:asciiTheme="minorHAnsi" w:hAnsiTheme="minorHAnsi" w:cstheme="minorHAnsi"/>
                <w:sz w:val="20"/>
                <w:szCs w:val="20"/>
                <w:lang w:val="en-GB"/>
              </w:rPr>
            </w:pPr>
            <w:r w:rsidRPr="00F110A2">
              <w:rPr>
                <w:rFonts w:asciiTheme="minorHAnsi" w:hAnsiTheme="minorHAnsi" w:cstheme="minorHAnsi"/>
                <w:sz w:val="20"/>
                <w:szCs w:val="20"/>
                <w:lang w:val="en-GB"/>
              </w:rPr>
              <w:t xml:space="preserve">Project cost per </w:t>
            </w:r>
            <w:r w:rsidR="00660405">
              <w:rPr>
                <w:rFonts w:asciiTheme="minorHAnsi" w:hAnsiTheme="minorHAnsi" w:cstheme="minorHAnsi"/>
                <w:sz w:val="20"/>
                <w:szCs w:val="20"/>
                <w:lang w:val="en-GB"/>
              </w:rPr>
              <w:t>individual</w:t>
            </w:r>
            <w:r w:rsidR="00550FB1">
              <w:rPr>
                <w:rFonts w:asciiTheme="minorHAnsi" w:hAnsiTheme="minorHAnsi" w:cstheme="minorHAnsi"/>
                <w:sz w:val="20"/>
                <w:szCs w:val="20"/>
                <w:lang w:val="en-GB"/>
              </w:rPr>
              <w:t>:</w:t>
            </w:r>
            <w:r w:rsidRPr="00F110A2">
              <w:rPr>
                <w:rFonts w:asciiTheme="minorHAnsi" w:hAnsiTheme="minorHAnsi" w:cstheme="minorHAnsi"/>
                <w:sz w:val="20"/>
                <w:szCs w:val="20"/>
                <w:lang w:val="en-GB"/>
              </w:rPr>
              <w:t xml:space="preserve"> </w:t>
            </w:r>
            <w:r w:rsidRPr="00F110A2">
              <w:rPr>
                <w:rFonts w:asciiTheme="minorHAnsi" w:hAnsiTheme="minorHAnsi" w:cstheme="minorHAnsi"/>
                <w:b w:val="0"/>
                <w:sz w:val="20"/>
                <w:szCs w:val="20"/>
                <w:lang w:val="en-GB"/>
              </w:rPr>
              <w:t>(</w:t>
            </w:r>
            <w:r w:rsidRPr="00F110A2">
              <w:rPr>
                <w:rFonts w:cstheme="minorHAnsi"/>
                <w:b w:val="0"/>
                <w:sz w:val="20"/>
                <w:szCs w:val="20"/>
                <w:lang w:val="en-GB"/>
              </w:rPr>
              <w:t>if known</w:t>
            </w:r>
            <w:r>
              <w:rPr>
                <w:rFonts w:cstheme="minorHAnsi"/>
                <w:b w:val="0"/>
                <w:sz w:val="20"/>
                <w:szCs w:val="20"/>
                <w:lang w:val="en-GB"/>
              </w:rPr>
              <w:t>)</w:t>
            </w:r>
          </w:p>
        </w:tc>
        <w:tc>
          <w:tcPr>
            <w:tcW w:w="7228"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E8E82A7" w14:textId="77777777" w:rsidR="00F110A2" w:rsidRPr="00F110A2" w:rsidRDefault="00F110A2" w:rsidP="00602AB9">
            <w:pPr>
              <w:pStyle w:val="Heading3"/>
              <w:contextualSpacing/>
              <w:rPr>
                <w:rFonts w:asciiTheme="minorHAnsi" w:hAnsiTheme="minorHAnsi" w:cstheme="minorHAnsi"/>
                <w:sz w:val="20"/>
                <w:szCs w:val="20"/>
                <w:lang w:val="en-GB"/>
              </w:rPr>
            </w:pPr>
          </w:p>
        </w:tc>
      </w:tr>
    </w:tbl>
    <w:p w14:paraId="7E5C1920" w14:textId="1A4AFDB4" w:rsidR="00CF2AF1" w:rsidRPr="00CF2AF1" w:rsidRDefault="00F110A2" w:rsidP="00CF2AF1">
      <w:pPr>
        <w:rPr>
          <w:rFonts w:cstheme="minorHAnsi"/>
          <w:bCs/>
          <w:color w:val="548DD4" w:themeColor="text2" w:themeTint="99"/>
          <w:sz w:val="20"/>
          <w:szCs w:val="20"/>
          <w:lang w:val="en-GB"/>
        </w:rPr>
      </w:pPr>
      <w:r>
        <w:rPr>
          <w:rFonts w:cstheme="minorHAnsi"/>
          <w:bCs/>
          <w:color w:val="548DD4" w:themeColor="text2" w:themeTint="99"/>
          <w:sz w:val="20"/>
          <w:szCs w:val="20"/>
          <w:lang w:val="en-GB"/>
        </w:rPr>
        <w:t>Please provide supporting data and information as links</w:t>
      </w:r>
      <w:r w:rsidR="00EC5FC6">
        <w:rPr>
          <w:rFonts w:cstheme="minorHAnsi"/>
          <w:bCs/>
          <w:color w:val="548DD4" w:themeColor="text2" w:themeTint="99"/>
          <w:sz w:val="20"/>
          <w:szCs w:val="20"/>
          <w:lang w:val="en-GB"/>
        </w:rPr>
        <w:t xml:space="preserve"> or footnote where relevant. </w:t>
      </w:r>
    </w:p>
    <w:p w14:paraId="19C2C3C3" w14:textId="4F5B95A4" w:rsidR="00CF2AF1" w:rsidRPr="00042601" w:rsidRDefault="00CF2AF1" w:rsidP="00CF2AF1">
      <w:pPr>
        <w:pStyle w:val="Heading1"/>
        <w:contextualSpacing/>
        <w:rPr>
          <w:b/>
          <w:bCs w:val="0"/>
        </w:rPr>
      </w:pPr>
      <w:r>
        <w:rPr>
          <w:b/>
          <w:bCs w:val="0"/>
        </w:rPr>
        <w:t>4.</w:t>
      </w:r>
      <w:r w:rsidRPr="00042601">
        <w:rPr>
          <w:b/>
          <w:bCs w:val="0"/>
        </w:rPr>
        <w:t xml:space="preserve"> </w:t>
      </w:r>
      <w:r>
        <w:rPr>
          <w:b/>
          <w:bCs w:val="0"/>
        </w:rPr>
        <w:t>PROJECT SUMMARY</w:t>
      </w:r>
    </w:p>
    <w:p w14:paraId="5FDCBED1" w14:textId="0174A031" w:rsidR="00CF2AF1" w:rsidRPr="00550FB1" w:rsidRDefault="00CF2AF1" w:rsidP="00CF2AF1">
      <w:pPr>
        <w:pStyle w:val="Subtitle"/>
        <w:contextualSpacing/>
        <w:rPr>
          <w:b/>
          <w:color w:val="404040" w:themeColor="text1" w:themeTint="BF"/>
        </w:rPr>
      </w:pPr>
      <w:r w:rsidRPr="0046627F">
        <w:rPr>
          <w:szCs w:val="22"/>
        </w:rPr>
        <w:t xml:space="preserve">In 2 or 3 sentences, please </w:t>
      </w:r>
      <w:r w:rsidRPr="000F69D7">
        <w:rPr>
          <w:szCs w:val="22"/>
        </w:rPr>
        <w:t xml:space="preserve">describe </w:t>
      </w:r>
      <w:r>
        <w:rPr>
          <w:szCs w:val="22"/>
        </w:rPr>
        <w:t>how this project showcases the theme(s) being discussed in the chapter.</w:t>
      </w:r>
    </w:p>
    <w:tbl>
      <w:tblPr>
        <w:tblW w:w="0" w:type="auto"/>
        <w:tblInd w:w="-5" w:type="dxa"/>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Look w:val="00A0" w:firstRow="1" w:lastRow="0" w:firstColumn="1" w:lastColumn="0" w:noHBand="0" w:noVBand="0"/>
      </w:tblPr>
      <w:tblGrid>
        <w:gridCol w:w="10164"/>
      </w:tblGrid>
      <w:tr w:rsidR="00CF2AF1" w14:paraId="0C4AE309" w14:textId="77777777" w:rsidTr="00687EED">
        <w:trPr>
          <w:trHeight w:val="1053"/>
        </w:trPr>
        <w:tc>
          <w:tcPr>
            <w:tcW w:w="1016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0DDDD4F" w14:textId="77777777" w:rsidR="00CF2AF1" w:rsidRDefault="00CF2AF1" w:rsidP="00687EED">
            <w:pPr>
              <w:pStyle w:val="Heading3"/>
              <w:contextualSpacing/>
              <w:rPr>
                <w:sz w:val="22"/>
                <w:szCs w:val="22"/>
              </w:rPr>
            </w:pPr>
          </w:p>
          <w:p w14:paraId="0605E951" w14:textId="77777777" w:rsidR="00CF2AF1" w:rsidRDefault="00CF2AF1" w:rsidP="00CF2AF1"/>
          <w:p w14:paraId="0F57B8FA" w14:textId="77777777" w:rsidR="00CF2AF1" w:rsidRDefault="00CF2AF1" w:rsidP="00CF2AF1"/>
          <w:p w14:paraId="04B535C0" w14:textId="77777777" w:rsidR="00CF2AF1" w:rsidRDefault="00CF2AF1" w:rsidP="00CF2AF1"/>
          <w:p w14:paraId="2894FCF3" w14:textId="77777777" w:rsidR="00CF2AF1" w:rsidRDefault="00CF2AF1" w:rsidP="00CF2AF1"/>
          <w:p w14:paraId="02B2A405" w14:textId="77777777" w:rsidR="00CF2AF1" w:rsidRDefault="00CF2AF1" w:rsidP="00CF2AF1">
            <w:pPr>
              <w:ind w:firstLine="0"/>
            </w:pPr>
          </w:p>
          <w:p w14:paraId="329153DC" w14:textId="7DA37454" w:rsidR="00CF2AF1" w:rsidRPr="00CF2AF1" w:rsidRDefault="00CF2AF1" w:rsidP="00CF2AF1"/>
        </w:tc>
      </w:tr>
    </w:tbl>
    <w:p w14:paraId="3FC5141D" w14:textId="77777777" w:rsidR="00CF2AF1" w:rsidRDefault="00CF2AF1" w:rsidP="00CF2AF1">
      <w:pPr>
        <w:ind w:firstLine="0"/>
        <w:rPr>
          <w:rFonts w:ascii="Calibri" w:eastAsiaTheme="majorEastAsia" w:hAnsi="Calibri" w:cstheme="majorBidi"/>
          <w:bCs/>
          <w:caps/>
          <w:color w:val="FFFFFF" w:themeColor="background1"/>
          <w:sz w:val="28"/>
          <w:szCs w:val="24"/>
        </w:rPr>
      </w:pPr>
    </w:p>
    <w:p w14:paraId="53234BAC" w14:textId="77777777" w:rsidR="00042601" w:rsidRDefault="00042601">
      <w:pPr>
        <w:rPr>
          <w:rFonts w:ascii="Calibri" w:eastAsiaTheme="majorEastAsia" w:hAnsi="Calibri" w:cstheme="majorBidi"/>
          <w:b/>
          <w:caps/>
          <w:color w:val="FFFFFF" w:themeColor="background1"/>
          <w:sz w:val="28"/>
          <w:szCs w:val="24"/>
        </w:rPr>
      </w:pPr>
      <w:r>
        <w:rPr>
          <w:b/>
          <w:bCs/>
        </w:rPr>
        <w:br w:type="page"/>
      </w:r>
    </w:p>
    <w:p w14:paraId="0C1AE2A0" w14:textId="33407CDD" w:rsidR="00042601" w:rsidRPr="00042601" w:rsidRDefault="00784474" w:rsidP="00042601">
      <w:pPr>
        <w:pStyle w:val="Heading1"/>
        <w:contextualSpacing/>
        <w:rPr>
          <w:b/>
          <w:bCs w:val="0"/>
        </w:rPr>
      </w:pPr>
      <w:r>
        <w:rPr>
          <w:b/>
          <w:bCs w:val="0"/>
        </w:rPr>
        <w:lastRenderedPageBreak/>
        <w:t>5</w:t>
      </w:r>
      <w:r w:rsidR="00042601">
        <w:rPr>
          <w:b/>
          <w:bCs w:val="0"/>
        </w:rPr>
        <w:t>.</w:t>
      </w:r>
      <w:r w:rsidR="00042601" w:rsidRPr="00042601">
        <w:rPr>
          <w:b/>
          <w:bCs w:val="0"/>
        </w:rPr>
        <w:t xml:space="preserve"> challenges lessons learned (approx. 300 words)</w:t>
      </w:r>
    </w:p>
    <w:p w14:paraId="51A6EA91" w14:textId="382D4195" w:rsidR="00042601" w:rsidRPr="00784474" w:rsidRDefault="00042601" w:rsidP="00784474">
      <w:pPr>
        <w:pStyle w:val="Subtitle"/>
        <w:contextualSpacing/>
        <w:rPr>
          <w:b/>
          <w:color w:val="404040" w:themeColor="text1" w:themeTint="BF"/>
        </w:rPr>
      </w:pPr>
      <w:r w:rsidRPr="00550FB1">
        <w:rPr>
          <w:color w:val="404040" w:themeColor="text1" w:themeTint="BF"/>
        </w:rPr>
        <w:t>Please share key challenges and lessons learn</w:t>
      </w:r>
      <w:r w:rsidR="00550FB1" w:rsidRPr="00550FB1">
        <w:rPr>
          <w:color w:val="404040" w:themeColor="text1" w:themeTint="BF"/>
        </w:rPr>
        <w:t>ed</w:t>
      </w:r>
      <w:r w:rsidRPr="00550FB1">
        <w:rPr>
          <w:color w:val="404040" w:themeColor="text1" w:themeTint="BF"/>
        </w:rPr>
        <w:t xml:space="preserve"> of the project</w:t>
      </w:r>
    </w:p>
    <w:tbl>
      <w:tblPr>
        <w:tblStyle w:val="TableGrid"/>
        <w:tblW w:w="0" w:type="auto"/>
        <w:tblLook w:val="04A0" w:firstRow="1" w:lastRow="0" w:firstColumn="1" w:lastColumn="0" w:noHBand="0" w:noVBand="1"/>
      </w:tblPr>
      <w:tblGrid>
        <w:gridCol w:w="10194"/>
      </w:tblGrid>
      <w:tr w:rsidR="00042601" w:rsidRPr="00042601" w14:paraId="04E1AC34" w14:textId="77777777" w:rsidTr="0061176D">
        <w:tc>
          <w:tcPr>
            <w:tcW w:w="10194"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tcPr>
          <w:p w14:paraId="0B81929F" w14:textId="005E642E" w:rsidR="00042601" w:rsidRPr="00042601" w:rsidRDefault="00042601" w:rsidP="00042601">
            <w:pPr>
              <w:pStyle w:val="Heading3"/>
              <w:contextualSpacing/>
              <w:outlineLvl w:val="2"/>
              <w:rPr>
                <w:rStyle w:val="SubtitleChar"/>
                <w:b w:val="0"/>
                <w:sz w:val="20"/>
                <w:szCs w:val="20"/>
              </w:rPr>
            </w:pPr>
            <w:r w:rsidRPr="00042601">
              <w:rPr>
                <w:sz w:val="22"/>
                <w:szCs w:val="22"/>
              </w:rPr>
              <w:t>Lessons Learned</w:t>
            </w:r>
            <w:r w:rsidR="00D144AA">
              <w:rPr>
                <w:sz w:val="22"/>
                <w:szCs w:val="22"/>
              </w:rPr>
              <w:t xml:space="preserve"> </w:t>
            </w:r>
            <w:r w:rsidR="00F7102B">
              <w:rPr>
                <w:sz w:val="22"/>
                <w:szCs w:val="22"/>
              </w:rPr>
              <w:t xml:space="preserve">&amp; </w:t>
            </w:r>
            <w:r w:rsidR="00D144AA">
              <w:rPr>
                <w:sz w:val="22"/>
                <w:szCs w:val="22"/>
              </w:rPr>
              <w:t>R</w:t>
            </w:r>
            <w:r w:rsidR="005A79EC">
              <w:rPr>
                <w:sz w:val="22"/>
                <w:szCs w:val="22"/>
              </w:rPr>
              <w:t>ecommendations</w:t>
            </w:r>
            <w:r w:rsidRPr="00042601">
              <w:rPr>
                <w:sz w:val="20"/>
                <w:szCs w:val="20"/>
              </w:rPr>
              <w:t xml:space="preserve"> </w:t>
            </w:r>
            <w:r w:rsidRPr="00042601">
              <w:rPr>
                <w:rStyle w:val="SubtitleChar"/>
                <w:b w:val="0"/>
                <w:sz w:val="20"/>
                <w:szCs w:val="20"/>
              </w:rPr>
              <w:t>(max 5 bullet points):</w:t>
            </w:r>
          </w:p>
          <w:p w14:paraId="04E29E5B" w14:textId="77777777" w:rsidR="00042601" w:rsidRPr="00042601" w:rsidRDefault="00042601" w:rsidP="00042601">
            <w:pPr>
              <w:ind w:firstLine="0"/>
              <w:contextualSpacing/>
              <w:rPr>
                <w:rFonts w:ascii="Calibri" w:eastAsiaTheme="majorEastAsia" w:hAnsi="Calibri" w:cstheme="majorBidi"/>
                <w:b/>
                <w:i/>
              </w:rPr>
            </w:pPr>
            <w:r w:rsidRPr="00550FB1">
              <w:rPr>
                <w:rFonts w:eastAsia="Times New Roman"/>
                <w:i/>
                <w:color w:val="404040" w:themeColor="text1" w:themeTint="BF"/>
              </w:rPr>
              <w:t>What were the key learning, recommendations and suggestions?</w:t>
            </w:r>
          </w:p>
        </w:tc>
      </w:tr>
      <w:tr w:rsidR="00042601" w14:paraId="5A9E1E87" w14:textId="77777777" w:rsidTr="0061176D">
        <w:tc>
          <w:tcPr>
            <w:tcW w:w="10194" w:type="dxa"/>
            <w:tcBorders>
              <w:top w:val="single" w:sz="2" w:space="0" w:color="7F7F7F" w:themeColor="text1" w:themeTint="80"/>
              <w:bottom w:val="single" w:sz="2" w:space="0" w:color="7F7F7F" w:themeColor="text1" w:themeTint="80"/>
              <w:right w:val="single" w:sz="2" w:space="0" w:color="7F7F7F" w:themeColor="text1" w:themeTint="80"/>
            </w:tcBorders>
          </w:tcPr>
          <w:p w14:paraId="609801A2" w14:textId="77777777" w:rsidR="00042601" w:rsidRDefault="00042601" w:rsidP="00042601">
            <w:pPr>
              <w:pStyle w:val="ListParagraph"/>
              <w:ind w:firstLine="0"/>
            </w:pPr>
          </w:p>
          <w:p w14:paraId="42838D47" w14:textId="77777777" w:rsidR="00042601" w:rsidRDefault="00042601" w:rsidP="00042601">
            <w:pPr>
              <w:pStyle w:val="ListParagraph"/>
              <w:numPr>
                <w:ilvl w:val="0"/>
                <w:numId w:val="29"/>
              </w:numPr>
            </w:pPr>
            <w:r>
              <w:t>.</w:t>
            </w:r>
          </w:p>
          <w:p w14:paraId="4BCFA613" w14:textId="77777777" w:rsidR="00042601" w:rsidRDefault="00042601" w:rsidP="00042601">
            <w:pPr>
              <w:pStyle w:val="ListParagraph"/>
              <w:numPr>
                <w:ilvl w:val="0"/>
                <w:numId w:val="29"/>
              </w:numPr>
            </w:pPr>
            <w:r>
              <w:t>.</w:t>
            </w:r>
          </w:p>
          <w:p w14:paraId="7822F31A" w14:textId="77777777" w:rsidR="00042601" w:rsidRDefault="00042601" w:rsidP="001E5BDF">
            <w:pPr>
              <w:pStyle w:val="ListParagraph"/>
              <w:numPr>
                <w:ilvl w:val="0"/>
                <w:numId w:val="29"/>
              </w:numPr>
            </w:pPr>
            <w:r>
              <w:t>.</w:t>
            </w:r>
          </w:p>
          <w:p w14:paraId="6FD5223B" w14:textId="77777777" w:rsidR="00042601" w:rsidRDefault="00042601" w:rsidP="001E5BDF">
            <w:pPr>
              <w:pStyle w:val="ListParagraph"/>
              <w:numPr>
                <w:ilvl w:val="0"/>
                <w:numId w:val="29"/>
              </w:numPr>
            </w:pPr>
            <w:r>
              <w:t>.</w:t>
            </w:r>
          </w:p>
          <w:p w14:paraId="5E8F1FF4" w14:textId="77777777" w:rsidR="00042601" w:rsidRDefault="00042601" w:rsidP="001E5BDF">
            <w:pPr>
              <w:pStyle w:val="ListParagraph"/>
              <w:numPr>
                <w:ilvl w:val="0"/>
                <w:numId w:val="29"/>
              </w:numPr>
            </w:pPr>
            <w:r>
              <w:t>.</w:t>
            </w:r>
          </w:p>
          <w:p w14:paraId="33C9AA7C" w14:textId="77777777" w:rsidR="00042601" w:rsidRPr="00042601" w:rsidRDefault="00042601" w:rsidP="00042601"/>
        </w:tc>
      </w:tr>
      <w:tr w:rsidR="00F7102B" w:rsidRPr="00042601" w14:paraId="7885C65A" w14:textId="77777777" w:rsidTr="00F7102B">
        <w:tc>
          <w:tcPr>
            <w:tcW w:w="10194" w:type="dxa"/>
          </w:tcPr>
          <w:p w14:paraId="7F0605D1" w14:textId="31C2E8EB" w:rsidR="00F7102B" w:rsidRPr="00042601" w:rsidRDefault="00F7102B" w:rsidP="00413B6D">
            <w:pPr>
              <w:pStyle w:val="Heading3"/>
              <w:contextualSpacing/>
              <w:outlineLvl w:val="2"/>
              <w:rPr>
                <w:rStyle w:val="SubtitleChar"/>
                <w:b w:val="0"/>
                <w:sz w:val="20"/>
                <w:szCs w:val="20"/>
              </w:rPr>
            </w:pPr>
            <w:r w:rsidRPr="00042601">
              <w:rPr>
                <w:sz w:val="22"/>
                <w:szCs w:val="22"/>
              </w:rPr>
              <w:t>Challenges</w:t>
            </w:r>
            <w:r w:rsidR="00D144AA">
              <w:rPr>
                <w:sz w:val="22"/>
                <w:szCs w:val="22"/>
              </w:rPr>
              <w:t xml:space="preserve"> &amp; S</w:t>
            </w:r>
            <w:r w:rsidRPr="00042601">
              <w:rPr>
                <w:sz w:val="22"/>
                <w:szCs w:val="22"/>
              </w:rPr>
              <w:t>hortcomings:</w:t>
            </w:r>
            <w:r w:rsidRPr="00042601">
              <w:rPr>
                <w:sz w:val="20"/>
                <w:szCs w:val="20"/>
              </w:rPr>
              <w:t xml:space="preserve"> </w:t>
            </w:r>
            <w:r w:rsidRPr="00042601">
              <w:rPr>
                <w:rStyle w:val="SubtitleChar"/>
                <w:b w:val="0"/>
                <w:sz w:val="20"/>
                <w:szCs w:val="20"/>
              </w:rPr>
              <w:t>(max 5 bullet points):</w:t>
            </w:r>
          </w:p>
          <w:p w14:paraId="251A2EE5" w14:textId="77777777" w:rsidR="00F7102B" w:rsidRPr="00042601" w:rsidRDefault="00F7102B" w:rsidP="00413B6D">
            <w:pPr>
              <w:ind w:firstLine="0"/>
              <w:contextualSpacing/>
              <w:jc w:val="both"/>
              <w:rPr>
                <w:rFonts w:ascii="Calibri" w:eastAsiaTheme="majorEastAsia" w:hAnsi="Calibri" w:cstheme="majorBidi"/>
                <w:b/>
                <w:i/>
                <w:sz w:val="16"/>
                <w:szCs w:val="16"/>
              </w:rPr>
            </w:pPr>
            <w:r w:rsidRPr="00550FB1">
              <w:rPr>
                <w:rFonts w:eastAsia="Times New Roman"/>
                <w:i/>
                <w:color w:val="404040" w:themeColor="text1" w:themeTint="BF"/>
              </w:rPr>
              <w:t>What were the key learning, recommendations and suggestions?</w:t>
            </w:r>
          </w:p>
        </w:tc>
      </w:tr>
      <w:tr w:rsidR="00F7102B" w14:paraId="6A4346CE" w14:textId="77777777" w:rsidTr="00F7102B">
        <w:tc>
          <w:tcPr>
            <w:tcW w:w="10194" w:type="dxa"/>
          </w:tcPr>
          <w:p w14:paraId="3F176F9E" w14:textId="77777777" w:rsidR="00F7102B" w:rsidRPr="00042601" w:rsidRDefault="00F7102B" w:rsidP="00413B6D">
            <w:pPr>
              <w:ind w:firstLine="0"/>
            </w:pPr>
          </w:p>
          <w:p w14:paraId="0121E33C" w14:textId="77777777" w:rsidR="00F7102B" w:rsidRDefault="00F7102B" w:rsidP="00413B6D">
            <w:pPr>
              <w:pStyle w:val="ListParagraph"/>
              <w:numPr>
                <w:ilvl w:val="0"/>
                <w:numId w:val="29"/>
              </w:numPr>
            </w:pPr>
            <w:r>
              <w:t>.</w:t>
            </w:r>
          </w:p>
          <w:p w14:paraId="0C171851" w14:textId="77777777" w:rsidR="00F7102B" w:rsidRDefault="00F7102B" w:rsidP="00413B6D">
            <w:pPr>
              <w:pStyle w:val="ListParagraph"/>
              <w:numPr>
                <w:ilvl w:val="0"/>
                <w:numId w:val="29"/>
              </w:numPr>
            </w:pPr>
            <w:r>
              <w:t>.</w:t>
            </w:r>
          </w:p>
          <w:p w14:paraId="6D0C92A6" w14:textId="77777777" w:rsidR="00F7102B" w:rsidRDefault="00F7102B" w:rsidP="00413B6D">
            <w:pPr>
              <w:pStyle w:val="ListParagraph"/>
              <w:numPr>
                <w:ilvl w:val="0"/>
                <w:numId w:val="29"/>
              </w:numPr>
            </w:pPr>
            <w:r>
              <w:t>.</w:t>
            </w:r>
          </w:p>
          <w:p w14:paraId="1662CAA1" w14:textId="77777777" w:rsidR="00F7102B" w:rsidRDefault="00F7102B" w:rsidP="00413B6D">
            <w:pPr>
              <w:pStyle w:val="ListParagraph"/>
              <w:numPr>
                <w:ilvl w:val="0"/>
                <w:numId w:val="29"/>
              </w:numPr>
            </w:pPr>
            <w:r>
              <w:t>.</w:t>
            </w:r>
          </w:p>
          <w:p w14:paraId="670435F6" w14:textId="77777777" w:rsidR="00F7102B" w:rsidRPr="00042601" w:rsidRDefault="00F7102B" w:rsidP="00413B6D">
            <w:pPr>
              <w:pStyle w:val="ListParagraph"/>
              <w:numPr>
                <w:ilvl w:val="0"/>
                <w:numId w:val="29"/>
              </w:numPr>
            </w:pPr>
          </w:p>
          <w:p w14:paraId="27971667" w14:textId="77777777" w:rsidR="00F7102B" w:rsidRPr="00042601" w:rsidRDefault="00F7102B" w:rsidP="00413B6D"/>
        </w:tc>
      </w:tr>
    </w:tbl>
    <w:p w14:paraId="4EDABE59" w14:textId="265E23DD" w:rsidR="00042601" w:rsidRPr="00042601" w:rsidRDefault="00784474" w:rsidP="00042601">
      <w:pPr>
        <w:pStyle w:val="Heading1"/>
        <w:contextualSpacing/>
        <w:rPr>
          <w:b/>
          <w:bCs w:val="0"/>
        </w:rPr>
      </w:pPr>
      <w:r>
        <w:rPr>
          <w:b/>
          <w:bCs w:val="0"/>
        </w:rPr>
        <w:t>6</w:t>
      </w:r>
      <w:r w:rsidR="00042601">
        <w:rPr>
          <w:b/>
          <w:bCs w:val="0"/>
        </w:rPr>
        <w:t>.</w:t>
      </w:r>
      <w:r w:rsidR="00042601" w:rsidRPr="00042601">
        <w:rPr>
          <w:b/>
          <w:bCs w:val="0"/>
        </w:rPr>
        <w:t xml:space="preserve">  Context </w:t>
      </w:r>
    </w:p>
    <w:p w14:paraId="38C54EAC" w14:textId="77777777" w:rsidR="00042601" w:rsidRPr="00642DF8" w:rsidRDefault="00042601" w:rsidP="00042601">
      <w:pPr>
        <w:ind w:firstLine="0"/>
        <w:contextualSpacing/>
        <w:rPr>
          <w:rFonts w:cstheme="minorHAnsi"/>
        </w:rPr>
      </w:pPr>
      <w:r w:rsidRPr="00550FB1">
        <w:rPr>
          <w:rFonts w:cstheme="minorHAnsi"/>
          <w:i/>
          <w:iCs/>
          <w:color w:val="404040" w:themeColor="text1" w:themeTint="BF"/>
        </w:rPr>
        <w:t>Please describe crisis and/or country context</w:t>
      </w:r>
      <w:r w:rsidR="00550FB1" w:rsidRPr="00550FB1">
        <w:rPr>
          <w:rFonts w:cstheme="minorHAnsi"/>
          <w:i/>
          <w:iCs/>
          <w:color w:val="404040" w:themeColor="text1" w:themeTint="BF"/>
        </w:rPr>
        <w:t>:</w:t>
      </w:r>
      <w:r w:rsidRPr="00550FB1">
        <w:rPr>
          <w:rFonts w:cstheme="minorHAnsi"/>
          <w:color w:val="404040" w:themeColor="text1" w:themeTint="BF"/>
        </w:rPr>
        <w:t xml:space="preserve"> </w:t>
      </w:r>
      <w:r w:rsidRPr="00D93C36">
        <w:rPr>
          <w:rFonts w:cstheme="minorHAnsi"/>
          <w:color w:val="548DD4" w:themeColor="text2" w:themeTint="99"/>
        </w:rPr>
        <w:t>(</w:t>
      </w:r>
      <w:r w:rsidRPr="00D93C36">
        <w:rPr>
          <w:rFonts w:cstheme="minorHAnsi"/>
          <w:i/>
          <w:color w:val="548DD4" w:themeColor="text2" w:themeTint="99"/>
        </w:rPr>
        <w:t xml:space="preserve">max. </w:t>
      </w:r>
      <w:r>
        <w:rPr>
          <w:rFonts w:cstheme="minorHAnsi"/>
          <w:i/>
          <w:color w:val="548DD4" w:themeColor="text2" w:themeTint="99"/>
        </w:rPr>
        <w:t>200-</w:t>
      </w:r>
      <w:r w:rsidRPr="00D93C36">
        <w:rPr>
          <w:rFonts w:cstheme="minorHAnsi"/>
          <w:i/>
          <w:color w:val="548DD4" w:themeColor="text2" w:themeTint="99"/>
        </w:rPr>
        <w:t>300 words</w:t>
      </w:r>
      <w:r w:rsidRPr="00D93C36">
        <w:rPr>
          <w:rFonts w:cstheme="minorHAnsi"/>
          <w:color w:val="548DD4" w:themeColor="text2" w:themeTint="99"/>
        </w:rPr>
        <w:t>)</w:t>
      </w:r>
    </w:p>
    <w:tbl>
      <w:tblPr>
        <w:tblStyle w:val="TableGrid"/>
        <w:tblW w:w="10283" w:type="dxa"/>
        <w:tblLook w:val="04A0" w:firstRow="1" w:lastRow="0" w:firstColumn="1" w:lastColumn="0" w:noHBand="0" w:noVBand="1"/>
      </w:tblPr>
      <w:tblGrid>
        <w:gridCol w:w="10283"/>
      </w:tblGrid>
      <w:tr w:rsidR="00042601" w14:paraId="246FD3AB" w14:textId="77777777" w:rsidTr="00784474">
        <w:trPr>
          <w:trHeight w:val="6523"/>
        </w:trPr>
        <w:tc>
          <w:tcPr>
            <w:tcW w:w="10283"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tcPr>
          <w:p w14:paraId="0467FD5F" w14:textId="3366F2FB" w:rsidR="00784474" w:rsidRDefault="00784474">
            <w:pPr>
              <w:ind w:firstLine="0"/>
            </w:pPr>
          </w:p>
        </w:tc>
      </w:tr>
    </w:tbl>
    <w:p w14:paraId="45145648" w14:textId="0A46D0F2" w:rsidR="00042601" w:rsidRPr="00042601" w:rsidRDefault="00784474" w:rsidP="00042601">
      <w:pPr>
        <w:pStyle w:val="Heading1"/>
        <w:contextualSpacing/>
        <w:rPr>
          <w:b/>
          <w:bCs w:val="0"/>
        </w:rPr>
      </w:pPr>
      <w:r>
        <w:rPr>
          <w:b/>
          <w:bCs w:val="0"/>
        </w:rPr>
        <w:lastRenderedPageBreak/>
        <w:t>7</w:t>
      </w:r>
      <w:r w:rsidR="00042601" w:rsidRPr="00042601">
        <w:rPr>
          <w:b/>
          <w:bCs w:val="0"/>
        </w:rPr>
        <w:t xml:space="preserve">  PROJECT OBJECTIVES </w:t>
      </w:r>
    </w:p>
    <w:p w14:paraId="383EE24C" w14:textId="77777777" w:rsidR="00042601" w:rsidRDefault="00042601" w:rsidP="00042601">
      <w:pPr>
        <w:pStyle w:val="Heading3"/>
        <w:contextualSpacing/>
        <w:rPr>
          <w:rStyle w:val="SubtitleChar"/>
          <w:b w:val="0"/>
          <w:color w:val="4F81BD" w:themeColor="accent1"/>
          <w:sz w:val="22"/>
          <w:szCs w:val="22"/>
        </w:rPr>
      </w:pPr>
      <w:r w:rsidRPr="00550FB1">
        <w:rPr>
          <w:rFonts w:asciiTheme="minorHAnsi" w:hAnsiTheme="minorHAnsi" w:cstheme="minorHAnsi"/>
          <w:b w:val="0"/>
          <w:bCs/>
          <w:i/>
          <w:iCs/>
          <w:color w:val="404040" w:themeColor="text1" w:themeTint="BF"/>
          <w:sz w:val="22"/>
          <w:szCs w:val="22"/>
        </w:rPr>
        <w:t>How did the project aim to respond to the crisis or situations?</w:t>
      </w:r>
      <w:r w:rsidRPr="00550FB1">
        <w:rPr>
          <w:rFonts w:asciiTheme="minorHAnsi" w:hAnsiTheme="minorHAnsi" w:cstheme="minorHAnsi"/>
          <w:color w:val="404040" w:themeColor="text1" w:themeTint="BF"/>
          <w:sz w:val="22"/>
          <w:szCs w:val="22"/>
        </w:rPr>
        <w:t xml:space="preserve"> </w:t>
      </w:r>
      <w:r w:rsidRPr="00042601">
        <w:rPr>
          <w:rStyle w:val="SubtitleChar"/>
          <w:b w:val="0"/>
          <w:color w:val="4F81BD" w:themeColor="accent1"/>
          <w:sz w:val="22"/>
          <w:szCs w:val="22"/>
        </w:rPr>
        <w:t>(3 sentences approx. 100 words)</w:t>
      </w:r>
    </w:p>
    <w:tbl>
      <w:tblPr>
        <w:tblStyle w:val="TableGrid"/>
        <w:tblW w:w="0" w:type="auto"/>
        <w:tblLook w:val="04A0" w:firstRow="1" w:lastRow="0" w:firstColumn="1" w:lastColumn="0" w:noHBand="0" w:noVBand="1"/>
      </w:tblPr>
      <w:tblGrid>
        <w:gridCol w:w="10194"/>
      </w:tblGrid>
      <w:tr w:rsidR="0061176D" w14:paraId="3D67E8A7" w14:textId="77777777" w:rsidTr="00550FB1">
        <w:trPr>
          <w:trHeight w:val="2357"/>
        </w:trPr>
        <w:tc>
          <w:tcPr>
            <w:tcW w:w="10194" w:type="dxa"/>
            <w:tcBorders>
              <w:top w:val="single" w:sz="2" w:space="0" w:color="7F7F7F"/>
              <w:left w:val="single" w:sz="2" w:space="0" w:color="7F7F7F" w:themeColor="text1" w:themeTint="80"/>
              <w:bottom w:val="single" w:sz="2" w:space="0" w:color="7F7F7F" w:themeColor="text1" w:themeTint="80"/>
              <w:right w:val="single" w:sz="2" w:space="0" w:color="7F7F7F" w:themeColor="text1" w:themeTint="80"/>
            </w:tcBorders>
          </w:tcPr>
          <w:p w14:paraId="5F7C44CA" w14:textId="77777777" w:rsidR="0061176D" w:rsidRDefault="0061176D" w:rsidP="00042601">
            <w:pPr>
              <w:ind w:firstLine="0"/>
            </w:pPr>
          </w:p>
        </w:tc>
      </w:tr>
    </w:tbl>
    <w:p w14:paraId="1A7BC65C" w14:textId="322BE1A9" w:rsidR="007561B5" w:rsidRPr="00042601" w:rsidRDefault="002B2882" w:rsidP="00602AB9">
      <w:pPr>
        <w:pStyle w:val="Heading1"/>
        <w:contextualSpacing/>
        <w:rPr>
          <w:b/>
          <w:bCs w:val="0"/>
        </w:rPr>
      </w:pPr>
      <w:r w:rsidRPr="00042601">
        <w:rPr>
          <w:b/>
          <w:bCs w:val="0"/>
        </w:rPr>
        <w:t xml:space="preserve"> </w:t>
      </w:r>
      <w:r w:rsidR="00784474">
        <w:rPr>
          <w:b/>
          <w:bCs w:val="0"/>
        </w:rPr>
        <w:t>8</w:t>
      </w:r>
      <w:r w:rsidR="00042601">
        <w:rPr>
          <w:b/>
          <w:bCs w:val="0"/>
        </w:rPr>
        <w:t>.</w:t>
      </w:r>
      <w:r w:rsidR="0005798E" w:rsidRPr="00042601">
        <w:rPr>
          <w:b/>
          <w:bCs w:val="0"/>
        </w:rPr>
        <w:t xml:space="preserve">  </w:t>
      </w:r>
      <w:r w:rsidR="00042601">
        <w:rPr>
          <w:b/>
          <w:bCs w:val="0"/>
        </w:rPr>
        <w:t xml:space="preserve">PROJECT </w:t>
      </w:r>
      <w:r w:rsidR="0005798E" w:rsidRPr="00042601">
        <w:rPr>
          <w:b/>
          <w:bCs w:val="0"/>
        </w:rPr>
        <w:t>Timeline</w:t>
      </w:r>
    </w:p>
    <w:p w14:paraId="4B644AC4" w14:textId="587CD0C2" w:rsidR="00550FB1" w:rsidRPr="00784474" w:rsidRDefault="00042601" w:rsidP="00602AB9">
      <w:pPr>
        <w:ind w:firstLine="0"/>
        <w:contextualSpacing/>
        <w:rPr>
          <w:rFonts w:cstheme="minorHAnsi"/>
          <w:i/>
          <w:iCs/>
          <w:color w:val="404040" w:themeColor="text1" w:themeTint="BF"/>
        </w:rPr>
      </w:pPr>
      <w:r w:rsidRPr="00550FB1">
        <w:rPr>
          <w:rFonts w:cstheme="minorHAnsi"/>
          <w:i/>
          <w:iCs/>
          <w:color w:val="404040" w:themeColor="text1" w:themeTint="BF"/>
        </w:rPr>
        <w:t>Please provide timeline of key</w:t>
      </w:r>
      <w:r w:rsidR="00550FB1" w:rsidRPr="00550FB1">
        <w:rPr>
          <w:rFonts w:cstheme="minorHAnsi"/>
          <w:i/>
          <w:iCs/>
          <w:color w:val="404040" w:themeColor="text1" w:themeTint="BF"/>
        </w:rPr>
        <w:t xml:space="preserve"> project</w:t>
      </w:r>
      <w:r w:rsidRPr="00550FB1">
        <w:rPr>
          <w:rFonts w:cstheme="minorHAnsi"/>
          <w:i/>
          <w:iCs/>
          <w:color w:val="404040" w:themeColor="text1" w:themeTint="BF"/>
        </w:rPr>
        <w:t xml:space="preserve"> milestones</w:t>
      </w:r>
      <w:r w:rsidR="00550FB1" w:rsidRPr="00550FB1">
        <w:rPr>
          <w:rFonts w:cstheme="minorHAnsi"/>
          <w:i/>
          <w:iCs/>
          <w:color w:val="404040" w:themeColor="text1" w:themeTint="BF"/>
        </w:rPr>
        <w:t>:</w:t>
      </w:r>
    </w:p>
    <w:tbl>
      <w:tblPr>
        <w:tblStyle w:val="TableGrid"/>
        <w:tblW w:w="0" w:type="auto"/>
        <w:tblLook w:val="04A0" w:firstRow="1" w:lastRow="0" w:firstColumn="1" w:lastColumn="0" w:noHBand="0" w:noVBand="1"/>
      </w:tblPr>
      <w:tblGrid>
        <w:gridCol w:w="1982"/>
        <w:gridCol w:w="2126"/>
        <w:gridCol w:w="6086"/>
      </w:tblGrid>
      <w:tr w:rsidR="0061176D" w14:paraId="34286D74" w14:textId="77777777" w:rsidTr="00550FB1">
        <w:trPr>
          <w:trHeight w:val="430"/>
        </w:trPr>
        <w:tc>
          <w:tcPr>
            <w:tcW w:w="1982"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14:paraId="61951C04" w14:textId="77777777" w:rsidR="0061176D" w:rsidRDefault="0061176D" w:rsidP="00550FB1">
            <w:pPr>
              <w:ind w:firstLine="0"/>
              <w:contextualSpacing/>
              <w:rPr>
                <w:rFonts w:cstheme="minorHAnsi"/>
              </w:rPr>
            </w:pPr>
          </w:p>
        </w:tc>
        <w:tc>
          <w:tcPr>
            <w:tcW w:w="2126"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14:paraId="3060A4FD" w14:textId="77777777" w:rsidR="0061176D" w:rsidRDefault="00550FB1" w:rsidP="00550FB1">
            <w:pPr>
              <w:ind w:firstLine="0"/>
              <w:contextualSpacing/>
              <w:rPr>
                <w:rFonts w:cstheme="minorHAnsi"/>
              </w:rPr>
            </w:pPr>
            <w:r>
              <w:rPr>
                <w:rFonts w:cstheme="minorHAnsi"/>
              </w:rPr>
              <w:t xml:space="preserve">Date </w:t>
            </w:r>
          </w:p>
        </w:tc>
        <w:tc>
          <w:tcPr>
            <w:tcW w:w="6086"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14:paraId="06A64818" w14:textId="77777777" w:rsidR="0061176D" w:rsidRDefault="00550FB1" w:rsidP="00550FB1">
            <w:pPr>
              <w:ind w:firstLine="0"/>
              <w:contextualSpacing/>
              <w:rPr>
                <w:rFonts w:cstheme="minorHAnsi"/>
              </w:rPr>
            </w:pPr>
            <w:r>
              <w:rPr>
                <w:rFonts w:cstheme="minorHAnsi"/>
              </w:rPr>
              <w:t>Event</w:t>
            </w:r>
          </w:p>
        </w:tc>
      </w:tr>
      <w:tr w:rsidR="0061176D" w14:paraId="76CF924E" w14:textId="77777777" w:rsidTr="00550FB1">
        <w:trPr>
          <w:trHeight w:val="453"/>
        </w:trPr>
        <w:tc>
          <w:tcPr>
            <w:tcW w:w="1982"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14:paraId="0DFBBF7B" w14:textId="77777777" w:rsidR="0061176D" w:rsidRDefault="00550FB1" w:rsidP="00550FB1">
            <w:pPr>
              <w:ind w:firstLine="0"/>
              <w:contextualSpacing/>
              <w:rPr>
                <w:rFonts w:cstheme="minorHAnsi"/>
              </w:rPr>
            </w:pPr>
            <w:r>
              <w:rPr>
                <w:rFonts w:cstheme="minorHAnsi"/>
              </w:rPr>
              <w:t xml:space="preserve">Milestone 1: </w:t>
            </w:r>
          </w:p>
        </w:tc>
        <w:tc>
          <w:tcPr>
            <w:tcW w:w="2126"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14:paraId="0DED77FA" w14:textId="77777777" w:rsidR="0061176D" w:rsidRDefault="0061176D" w:rsidP="00550FB1">
            <w:pPr>
              <w:ind w:firstLine="0"/>
              <w:contextualSpacing/>
              <w:rPr>
                <w:rFonts w:cstheme="minorHAnsi"/>
              </w:rPr>
            </w:pPr>
          </w:p>
        </w:tc>
        <w:tc>
          <w:tcPr>
            <w:tcW w:w="6086"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14:paraId="6A205E53" w14:textId="77777777" w:rsidR="0061176D" w:rsidRDefault="0061176D" w:rsidP="00550FB1">
            <w:pPr>
              <w:ind w:firstLine="0"/>
              <w:contextualSpacing/>
              <w:rPr>
                <w:rFonts w:cstheme="minorHAnsi"/>
              </w:rPr>
            </w:pPr>
          </w:p>
        </w:tc>
      </w:tr>
      <w:tr w:rsidR="0061176D" w14:paraId="403F3E11" w14:textId="77777777" w:rsidTr="00550FB1">
        <w:trPr>
          <w:trHeight w:val="430"/>
        </w:trPr>
        <w:tc>
          <w:tcPr>
            <w:tcW w:w="1982"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14:paraId="142CB9B8" w14:textId="77777777" w:rsidR="0061176D" w:rsidRDefault="00550FB1" w:rsidP="00550FB1">
            <w:pPr>
              <w:ind w:firstLine="0"/>
              <w:contextualSpacing/>
              <w:rPr>
                <w:rFonts w:cstheme="minorHAnsi"/>
              </w:rPr>
            </w:pPr>
            <w:r>
              <w:rPr>
                <w:rFonts w:cstheme="minorHAnsi"/>
              </w:rPr>
              <w:t>Milestone 2:</w:t>
            </w:r>
          </w:p>
        </w:tc>
        <w:tc>
          <w:tcPr>
            <w:tcW w:w="2126"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14:paraId="12DD733B" w14:textId="77777777" w:rsidR="0061176D" w:rsidRDefault="0061176D" w:rsidP="00550FB1">
            <w:pPr>
              <w:ind w:firstLine="0"/>
              <w:contextualSpacing/>
              <w:rPr>
                <w:rFonts w:cstheme="minorHAnsi"/>
              </w:rPr>
            </w:pPr>
          </w:p>
        </w:tc>
        <w:tc>
          <w:tcPr>
            <w:tcW w:w="6086"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14:paraId="549A586D" w14:textId="77777777" w:rsidR="0061176D" w:rsidRDefault="0061176D" w:rsidP="00550FB1">
            <w:pPr>
              <w:ind w:firstLine="0"/>
              <w:contextualSpacing/>
              <w:rPr>
                <w:rFonts w:cstheme="minorHAnsi"/>
              </w:rPr>
            </w:pPr>
          </w:p>
        </w:tc>
      </w:tr>
      <w:tr w:rsidR="0061176D" w14:paraId="747FA292" w14:textId="77777777" w:rsidTr="00550FB1">
        <w:trPr>
          <w:trHeight w:val="430"/>
        </w:trPr>
        <w:tc>
          <w:tcPr>
            <w:tcW w:w="1982"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14:paraId="553CDE4D" w14:textId="77777777" w:rsidR="0061176D" w:rsidRDefault="00550FB1" w:rsidP="00550FB1">
            <w:pPr>
              <w:ind w:firstLine="0"/>
              <w:contextualSpacing/>
              <w:rPr>
                <w:rFonts w:cstheme="minorHAnsi"/>
              </w:rPr>
            </w:pPr>
            <w:r>
              <w:rPr>
                <w:rFonts w:cstheme="minorHAnsi"/>
              </w:rPr>
              <w:t>Milestone 3:</w:t>
            </w:r>
          </w:p>
        </w:tc>
        <w:tc>
          <w:tcPr>
            <w:tcW w:w="2126"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14:paraId="1B291ECB" w14:textId="77777777" w:rsidR="0061176D" w:rsidRDefault="0061176D" w:rsidP="00550FB1">
            <w:pPr>
              <w:ind w:firstLine="0"/>
              <w:contextualSpacing/>
              <w:rPr>
                <w:rFonts w:cstheme="minorHAnsi"/>
              </w:rPr>
            </w:pPr>
          </w:p>
        </w:tc>
        <w:tc>
          <w:tcPr>
            <w:tcW w:w="6086"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14:paraId="138F1E07" w14:textId="77777777" w:rsidR="0061176D" w:rsidRDefault="0061176D" w:rsidP="00550FB1">
            <w:pPr>
              <w:ind w:firstLine="0"/>
              <w:contextualSpacing/>
              <w:rPr>
                <w:rFonts w:cstheme="minorHAnsi"/>
              </w:rPr>
            </w:pPr>
          </w:p>
        </w:tc>
      </w:tr>
      <w:tr w:rsidR="0061176D" w14:paraId="229028CF" w14:textId="77777777" w:rsidTr="00550FB1">
        <w:trPr>
          <w:trHeight w:val="453"/>
        </w:trPr>
        <w:tc>
          <w:tcPr>
            <w:tcW w:w="1982"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14:paraId="5F8CA570" w14:textId="77777777" w:rsidR="0061176D" w:rsidRDefault="00550FB1" w:rsidP="00550FB1">
            <w:pPr>
              <w:ind w:firstLine="0"/>
              <w:contextualSpacing/>
              <w:rPr>
                <w:rFonts w:cstheme="minorHAnsi"/>
              </w:rPr>
            </w:pPr>
            <w:r>
              <w:rPr>
                <w:rFonts w:cstheme="minorHAnsi"/>
              </w:rPr>
              <w:t>Milestone 4:</w:t>
            </w:r>
          </w:p>
        </w:tc>
        <w:tc>
          <w:tcPr>
            <w:tcW w:w="2126"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14:paraId="31B390D5" w14:textId="77777777" w:rsidR="0061176D" w:rsidRDefault="0061176D" w:rsidP="00550FB1">
            <w:pPr>
              <w:ind w:firstLine="0"/>
              <w:contextualSpacing/>
              <w:rPr>
                <w:rFonts w:cstheme="minorHAnsi"/>
              </w:rPr>
            </w:pPr>
          </w:p>
        </w:tc>
        <w:tc>
          <w:tcPr>
            <w:tcW w:w="6086"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14:paraId="50C7F85F" w14:textId="77777777" w:rsidR="0061176D" w:rsidRDefault="0061176D" w:rsidP="00550FB1">
            <w:pPr>
              <w:ind w:firstLine="0"/>
              <w:contextualSpacing/>
              <w:rPr>
                <w:rFonts w:cstheme="minorHAnsi"/>
              </w:rPr>
            </w:pPr>
          </w:p>
        </w:tc>
      </w:tr>
    </w:tbl>
    <w:p w14:paraId="620CC7A1" w14:textId="02161F29" w:rsidR="007561B5" w:rsidRPr="00642DF8" w:rsidRDefault="00784474" w:rsidP="00602AB9">
      <w:pPr>
        <w:pStyle w:val="Heading1"/>
        <w:contextualSpacing/>
      </w:pPr>
      <w:r>
        <w:rPr>
          <w:b/>
          <w:bCs w:val="0"/>
        </w:rPr>
        <w:t>9</w:t>
      </w:r>
      <w:r w:rsidR="00550FB1">
        <w:rPr>
          <w:b/>
          <w:bCs w:val="0"/>
        </w:rPr>
        <w:t>.</w:t>
      </w:r>
      <w:r w:rsidR="006F3BED" w:rsidRPr="00550FB1">
        <w:rPr>
          <w:b/>
          <w:bCs w:val="0"/>
        </w:rPr>
        <w:t xml:space="preserve"> </w:t>
      </w:r>
      <w:r w:rsidR="007561B5" w:rsidRPr="00550FB1">
        <w:rPr>
          <w:b/>
          <w:bCs w:val="0"/>
        </w:rPr>
        <w:t xml:space="preserve">Project </w:t>
      </w:r>
      <w:r w:rsidR="00550FB1" w:rsidRPr="00550FB1">
        <w:rPr>
          <w:b/>
          <w:bCs w:val="0"/>
        </w:rPr>
        <w:t>DETAILS</w:t>
      </w:r>
      <w:r w:rsidR="007561B5" w:rsidRPr="00642DF8">
        <w:t xml:space="preserve"> </w:t>
      </w:r>
      <w:r w:rsidR="00550FB1" w:rsidRPr="00550FB1">
        <w:rPr>
          <w:caps w:val="0"/>
          <w:sz w:val="22"/>
          <w:szCs w:val="22"/>
        </w:rPr>
        <w:t>(approx</w:t>
      </w:r>
      <w:r w:rsidR="00DA3F04" w:rsidRPr="00550FB1">
        <w:rPr>
          <w:sz w:val="22"/>
          <w:szCs w:val="22"/>
        </w:rPr>
        <w:t>.</w:t>
      </w:r>
      <w:r w:rsidR="007561B5" w:rsidRPr="00550FB1">
        <w:rPr>
          <w:sz w:val="22"/>
          <w:szCs w:val="22"/>
        </w:rPr>
        <w:t xml:space="preserve"> 1</w:t>
      </w:r>
      <w:r w:rsidR="006431E2" w:rsidRPr="00550FB1">
        <w:rPr>
          <w:sz w:val="22"/>
          <w:szCs w:val="22"/>
        </w:rPr>
        <w:t>0</w:t>
      </w:r>
      <w:r w:rsidR="00550FB1" w:rsidRPr="00550FB1">
        <w:rPr>
          <w:caps w:val="0"/>
          <w:sz w:val="22"/>
          <w:szCs w:val="22"/>
        </w:rPr>
        <w:t>00 words)</w:t>
      </w:r>
    </w:p>
    <w:p w14:paraId="1F53445B" w14:textId="6F0C2C14" w:rsidR="006079A2" w:rsidRPr="00550FB1" w:rsidRDefault="00550FB1" w:rsidP="00602AB9">
      <w:pPr>
        <w:ind w:firstLine="0"/>
        <w:contextualSpacing/>
        <w:rPr>
          <w:rFonts w:ascii="Calibri" w:eastAsiaTheme="majorEastAsia" w:hAnsi="Calibri" w:cstheme="majorBidi"/>
          <w:i/>
          <w:color w:val="404040" w:themeColor="text1" w:themeTint="BF"/>
        </w:rPr>
      </w:pPr>
      <w:r w:rsidRPr="00550FB1">
        <w:rPr>
          <w:rFonts w:ascii="Calibri" w:eastAsiaTheme="majorEastAsia" w:hAnsi="Calibri" w:cstheme="majorBidi"/>
          <w:i/>
          <w:color w:val="404040" w:themeColor="text1" w:themeTint="BF"/>
        </w:rPr>
        <w:t>Please share</w:t>
      </w:r>
      <w:r w:rsidR="006079A2" w:rsidRPr="00550FB1">
        <w:rPr>
          <w:rFonts w:ascii="Calibri" w:eastAsiaTheme="majorEastAsia" w:hAnsi="Calibri" w:cstheme="majorBidi"/>
          <w:i/>
          <w:color w:val="404040" w:themeColor="text1" w:themeTint="BF"/>
        </w:rPr>
        <w:t xml:space="preserve"> </w:t>
      </w:r>
      <w:r w:rsidRPr="00550FB1">
        <w:rPr>
          <w:rFonts w:ascii="Calibri" w:eastAsiaTheme="majorEastAsia" w:hAnsi="Calibri" w:cstheme="majorBidi"/>
          <w:i/>
          <w:color w:val="404040" w:themeColor="text1" w:themeTint="BF"/>
        </w:rPr>
        <w:t>a summary of how the project was implemented.</w:t>
      </w:r>
      <w:r>
        <w:rPr>
          <w:rFonts w:ascii="Calibri" w:eastAsiaTheme="majorEastAsia" w:hAnsi="Calibri" w:cstheme="majorBidi"/>
          <w:i/>
          <w:color w:val="404040" w:themeColor="text1" w:themeTint="BF"/>
        </w:rPr>
        <w:t xml:space="preserve"> We have placed here also some prompts you may consider including in your </w:t>
      </w:r>
      <w:r w:rsidR="00D144AA">
        <w:rPr>
          <w:rFonts w:ascii="Calibri" w:eastAsiaTheme="majorEastAsia" w:hAnsi="Calibri" w:cstheme="majorBidi"/>
          <w:i/>
          <w:color w:val="404040" w:themeColor="text1" w:themeTint="BF"/>
        </w:rPr>
        <w:t>description’s</w:t>
      </w:r>
      <w:r>
        <w:rPr>
          <w:rFonts w:ascii="Calibri" w:eastAsiaTheme="majorEastAsia" w:hAnsi="Calibri" w:cstheme="majorBidi"/>
          <w:i/>
          <w:color w:val="404040" w:themeColor="text1" w:themeTint="BF"/>
        </w:rPr>
        <w:t xml:space="preserve"> heading</w:t>
      </w:r>
      <w:r w:rsidRPr="00550FB1">
        <w:rPr>
          <w:rFonts w:ascii="Calibri" w:eastAsiaTheme="majorEastAsia" w:hAnsi="Calibri" w:cstheme="majorBidi"/>
          <w:i/>
          <w:color w:val="404040" w:themeColor="text1" w:themeTint="BF"/>
        </w:rPr>
        <w:t xml:space="preserve"> </w:t>
      </w:r>
    </w:p>
    <w:tbl>
      <w:tblPr>
        <w:tblStyle w:val="TableGrid"/>
        <w:tblW w:w="0" w:type="auto"/>
        <w:tblLook w:val="04A0" w:firstRow="1" w:lastRow="0" w:firstColumn="1" w:lastColumn="0" w:noHBand="0" w:noVBand="1"/>
      </w:tblPr>
      <w:tblGrid>
        <w:gridCol w:w="10194"/>
      </w:tblGrid>
      <w:tr w:rsidR="00550FB1" w14:paraId="17C20244" w14:textId="77777777" w:rsidTr="00550FB1">
        <w:tc>
          <w:tcPr>
            <w:tcW w:w="10194" w:type="dxa"/>
            <w:tcBorders>
              <w:top w:val="single" w:sz="2" w:space="0" w:color="7F7F7F"/>
              <w:left w:val="single" w:sz="2" w:space="0" w:color="7F7F7F"/>
              <w:right w:val="single" w:sz="2" w:space="0" w:color="7F7F7F"/>
            </w:tcBorders>
          </w:tcPr>
          <w:p w14:paraId="2C7D9F40" w14:textId="77777777" w:rsidR="00550FB1" w:rsidRDefault="00550FB1" w:rsidP="00550FB1">
            <w:pPr>
              <w:ind w:firstLine="0"/>
              <w:contextualSpacing/>
              <w:rPr>
                <w:rFonts w:ascii="Calibri" w:eastAsiaTheme="majorEastAsia" w:hAnsi="Calibri" w:cstheme="majorBidi"/>
                <w:b/>
                <w:sz w:val="22"/>
                <w:szCs w:val="22"/>
              </w:rPr>
            </w:pPr>
            <w:r>
              <w:rPr>
                <w:rFonts w:ascii="Calibri" w:eastAsiaTheme="majorEastAsia" w:hAnsi="Calibri" w:cstheme="majorBidi"/>
                <w:b/>
                <w:sz w:val="22"/>
                <w:szCs w:val="22"/>
                <w:lang w:val="en-US"/>
              </w:rPr>
              <w:t xml:space="preserve">Geographical </w:t>
            </w:r>
            <w:r>
              <w:rPr>
                <w:rFonts w:ascii="Calibri" w:eastAsiaTheme="majorEastAsia" w:hAnsi="Calibri" w:cstheme="majorBidi"/>
                <w:b/>
                <w:sz w:val="22"/>
                <w:szCs w:val="22"/>
              </w:rPr>
              <w:t xml:space="preserve">targeting and </w:t>
            </w:r>
            <w:r w:rsidRPr="00550FB1">
              <w:rPr>
                <w:rFonts w:ascii="Calibri" w:eastAsiaTheme="majorEastAsia" w:hAnsi="Calibri" w:cstheme="majorBidi"/>
                <w:b/>
                <w:sz w:val="22"/>
                <w:szCs w:val="22"/>
              </w:rPr>
              <w:t>Selection of beneficiaries:</w:t>
            </w:r>
          </w:p>
          <w:p w14:paraId="6A53239A" w14:textId="77777777" w:rsidR="00550FB1" w:rsidRDefault="00550FB1" w:rsidP="00550FB1">
            <w:pPr>
              <w:ind w:firstLine="0"/>
              <w:contextualSpacing/>
              <w:rPr>
                <w:rFonts w:ascii="Calibri" w:eastAsiaTheme="majorEastAsia" w:hAnsi="Calibri" w:cstheme="majorBidi"/>
                <w:b/>
                <w:sz w:val="22"/>
                <w:szCs w:val="22"/>
              </w:rPr>
            </w:pPr>
          </w:p>
          <w:p w14:paraId="1289C47B" w14:textId="77777777" w:rsidR="00550FB1" w:rsidRPr="00550FB1" w:rsidRDefault="00550FB1" w:rsidP="00550FB1">
            <w:pPr>
              <w:ind w:firstLine="0"/>
              <w:contextualSpacing/>
              <w:rPr>
                <w:rFonts w:ascii="Calibri" w:eastAsiaTheme="majorEastAsia" w:hAnsi="Calibri" w:cstheme="majorBidi"/>
                <w:b/>
                <w:sz w:val="22"/>
                <w:szCs w:val="22"/>
              </w:rPr>
            </w:pPr>
          </w:p>
          <w:p w14:paraId="4A436DFC" w14:textId="77777777" w:rsidR="00550FB1" w:rsidRPr="00550FB1" w:rsidRDefault="00550FB1" w:rsidP="00550FB1">
            <w:pPr>
              <w:ind w:firstLine="0"/>
              <w:contextualSpacing/>
              <w:rPr>
                <w:rFonts w:ascii="Calibri" w:eastAsiaTheme="majorEastAsia" w:hAnsi="Calibri" w:cstheme="majorBidi"/>
                <w:b/>
                <w:sz w:val="22"/>
                <w:szCs w:val="22"/>
              </w:rPr>
            </w:pPr>
          </w:p>
          <w:p w14:paraId="17DF4B72" w14:textId="77777777" w:rsidR="00550FB1" w:rsidRDefault="00550FB1" w:rsidP="00550FB1">
            <w:pPr>
              <w:ind w:firstLine="0"/>
              <w:contextualSpacing/>
              <w:rPr>
                <w:rFonts w:ascii="Calibri" w:eastAsiaTheme="majorEastAsia" w:hAnsi="Calibri" w:cstheme="majorBidi"/>
                <w:b/>
                <w:sz w:val="22"/>
                <w:szCs w:val="22"/>
              </w:rPr>
            </w:pPr>
            <w:r w:rsidRPr="00550FB1">
              <w:rPr>
                <w:rFonts w:ascii="Calibri" w:eastAsiaTheme="majorEastAsia" w:hAnsi="Calibri" w:cstheme="majorBidi"/>
                <w:b/>
                <w:sz w:val="22"/>
                <w:szCs w:val="22"/>
              </w:rPr>
              <w:t xml:space="preserve">CCCM activities: </w:t>
            </w:r>
          </w:p>
          <w:p w14:paraId="6C5E014B" w14:textId="77777777" w:rsidR="00550FB1" w:rsidRPr="00550FB1" w:rsidRDefault="00550FB1" w:rsidP="00550FB1">
            <w:pPr>
              <w:ind w:firstLine="0"/>
              <w:contextualSpacing/>
              <w:rPr>
                <w:rFonts w:ascii="Calibri" w:eastAsiaTheme="majorEastAsia" w:hAnsi="Calibri" w:cstheme="majorBidi"/>
                <w:b/>
                <w:sz w:val="22"/>
                <w:szCs w:val="22"/>
              </w:rPr>
            </w:pPr>
            <w:r w:rsidRPr="00550FB1">
              <w:rPr>
                <w:rFonts w:ascii="Calibri" w:eastAsiaTheme="majorEastAsia" w:hAnsi="Calibri" w:cstheme="majorBidi"/>
                <w:i/>
                <w:sz w:val="22"/>
                <w:szCs w:val="22"/>
              </w:rPr>
              <w:t>(what was specific about the CCCM activities regarding the CM approach and context?)</w:t>
            </w:r>
            <w:r w:rsidRPr="00550FB1">
              <w:rPr>
                <w:rFonts w:ascii="Calibri" w:eastAsiaTheme="majorEastAsia" w:hAnsi="Calibri" w:cstheme="majorBidi"/>
                <w:b/>
                <w:sz w:val="22"/>
                <w:szCs w:val="22"/>
              </w:rPr>
              <w:t xml:space="preserve"> </w:t>
            </w:r>
          </w:p>
          <w:p w14:paraId="6D6492E1" w14:textId="77777777" w:rsidR="00550FB1" w:rsidRDefault="00550FB1" w:rsidP="00550FB1">
            <w:pPr>
              <w:ind w:firstLine="0"/>
              <w:contextualSpacing/>
              <w:jc w:val="both"/>
              <w:rPr>
                <w:rFonts w:ascii="Calibri" w:eastAsiaTheme="majorEastAsia" w:hAnsi="Calibri" w:cstheme="majorBidi"/>
                <w:b/>
                <w:sz w:val="22"/>
                <w:szCs w:val="22"/>
              </w:rPr>
            </w:pPr>
          </w:p>
          <w:p w14:paraId="4663ACA9" w14:textId="77777777" w:rsidR="00550FB1" w:rsidRDefault="00550FB1" w:rsidP="00550FB1">
            <w:pPr>
              <w:ind w:firstLine="0"/>
              <w:contextualSpacing/>
              <w:jc w:val="both"/>
              <w:rPr>
                <w:rFonts w:ascii="Calibri" w:eastAsiaTheme="majorEastAsia" w:hAnsi="Calibri" w:cstheme="majorBidi"/>
                <w:b/>
                <w:sz w:val="22"/>
                <w:szCs w:val="22"/>
              </w:rPr>
            </w:pPr>
          </w:p>
          <w:p w14:paraId="78E3B106" w14:textId="77777777" w:rsidR="00550FB1" w:rsidRDefault="00550FB1" w:rsidP="00550FB1">
            <w:pPr>
              <w:pStyle w:val="Heading3"/>
              <w:contextualSpacing/>
              <w:outlineLvl w:val="2"/>
              <w:rPr>
                <w:rStyle w:val="SubtitleChar"/>
                <w:b w:val="0"/>
                <w:sz w:val="22"/>
                <w:szCs w:val="22"/>
              </w:rPr>
            </w:pPr>
            <w:r w:rsidRPr="00550FB1">
              <w:rPr>
                <w:sz w:val="22"/>
                <w:szCs w:val="22"/>
              </w:rPr>
              <w:t>Protection risks:</w:t>
            </w:r>
            <w:r w:rsidRPr="00550FB1">
              <w:rPr>
                <w:rStyle w:val="SubtitleChar"/>
                <w:b w:val="0"/>
                <w:sz w:val="22"/>
                <w:szCs w:val="22"/>
              </w:rPr>
              <w:t xml:space="preserve"> </w:t>
            </w:r>
          </w:p>
          <w:p w14:paraId="520B2705" w14:textId="77777777" w:rsidR="00550FB1" w:rsidRPr="00550FB1" w:rsidRDefault="00550FB1" w:rsidP="00550FB1">
            <w:pPr>
              <w:pStyle w:val="Heading3"/>
              <w:contextualSpacing/>
              <w:outlineLvl w:val="2"/>
              <w:rPr>
                <w:rStyle w:val="SubtitleChar"/>
                <w:b w:val="0"/>
                <w:sz w:val="22"/>
                <w:szCs w:val="22"/>
              </w:rPr>
            </w:pPr>
            <w:r w:rsidRPr="00550FB1">
              <w:rPr>
                <w:rStyle w:val="SubtitleChar"/>
                <w:b w:val="0"/>
                <w:sz w:val="22"/>
                <w:szCs w:val="22"/>
              </w:rPr>
              <w:t>(what were the issues/challenges and how did this project address them?)</w:t>
            </w:r>
          </w:p>
          <w:p w14:paraId="10E4BDC4" w14:textId="77777777" w:rsidR="00550FB1" w:rsidRDefault="00550FB1" w:rsidP="00550FB1">
            <w:pPr>
              <w:ind w:firstLine="0"/>
              <w:contextualSpacing/>
              <w:jc w:val="both"/>
              <w:rPr>
                <w:rFonts w:ascii="Calibri" w:eastAsiaTheme="majorEastAsia" w:hAnsi="Calibri" w:cstheme="majorBidi"/>
                <w:b/>
                <w:sz w:val="22"/>
                <w:szCs w:val="22"/>
              </w:rPr>
            </w:pPr>
          </w:p>
          <w:p w14:paraId="3250BE9A" w14:textId="77777777" w:rsidR="00550FB1" w:rsidRPr="00550FB1" w:rsidRDefault="00550FB1" w:rsidP="00550FB1">
            <w:pPr>
              <w:ind w:firstLine="0"/>
              <w:contextualSpacing/>
              <w:jc w:val="both"/>
              <w:rPr>
                <w:rFonts w:ascii="Calibri" w:eastAsiaTheme="majorEastAsia" w:hAnsi="Calibri" w:cstheme="majorBidi"/>
                <w:b/>
                <w:sz w:val="22"/>
                <w:szCs w:val="22"/>
              </w:rPr>
            </w:pPr>
          </w:p>
          <w:p w14:paraId="5EACEED6" w14:textId="77777777" w:rsidR="00550FB1" w:rsidRPr="00550FB1" w:rsidRDefault="00550FB1" w:rsidP="00550FB1">
            <w:pPr>
              <w:ind w:firstLine="0"/>
              <w:contextualSpacing/>
              <w:jc w:val="both"/>
              <w:rPr>
                <w:rFonts w:ascii="Calibri" w:eastAsiaTheme="majorEastAsia" w:hAnsi="Calibri" w:cstheme="majorBidi"/>
                <w:b/>
                <w:sz w:val="22"/>
                <w:szCs w:val="22"/>
              </w:rPr>
            </w:pPr>
            <w:r w:rsidRPr="000A5F42">
              <w:rPr>
                <w:rFonts w:ascii="Calibri" w:eastAsiaTheme="majorEastAsia" w:hAnsi="Calibri" w:cstheme="majorBidi"/>
                <w:b/>
                <w:sz w:val="22"/>
                <w:szCs w:val="22"/>
              </w:rPr>
              <w:t>Engagement with/impact of</w:t>
            </w:r>
            <w:r w:rsidRPr="00550FB1">
              <w:rPr>
                <w:rFonts w:ascii="Calibri" w:eastAsiaTheme="majorEastAsia" w:hAnsi="Calibri" w:cstheme="majorBidi"/>
                <w:b/>
                <w:sz w:val="22"/>
                <w:szCs w:val="22"/>
              </w:rPr>
              <w:t xml:space="preserve"> coordination mechanism: </w:t>
            </w:r>
          </w:p>
          <w:p w14:paraId="2B53803A" w14:textId="77777777" w:rsidR="00550FB1" w:rsidRDefault="00550FB1" w:rsidP="00602AB9">
            <w:pPr>
              <w:pStyle w:val="Heading3"/>
              <w:contextualSpacing/>
              <w:outlineLvl w:val="2"/>
              <w:rPr>
                <w:sz w:val="22"/>
                <w:szCs w:val="22"/>
              </w:rPr>
            </w:pPr>
          </w:p>
          <w:p w14:paraId="4F015925" w14:textId="77777777" w:rsidR="00550FB1" w:rsidRPr="00550FB1" w:rsidRDefault="00550FB1" w:rsidP="00784474">
            <w:pPr>
              <w:ind w:firstLine="0"/>
            </w:pPr>
          </w:p>
          <w:p w14:paraId="01C5AE72" w14:textId="77777777" w:rsidR="00550FB1" w:rsidRPr="00550FB1" w:rsidRDefault="00550FB1" w:rsidP="00550FB1"/>
        </w:tc>
      </w:tr>
      <w:tr w:rsidR="00550FB1" w14:paraId="38D0B5F9" w14:textId="77777777" w:rsidTr="00550FB1">
        <w:trPr>
          <w:trHeight w:val="1565"/>
        </w:trPr>
        <w:tc>
          <w:tcPr>
            <w:tcW w:w="10194" w:type="dxa"/>
            <w:tcBorders>
              <w:top w:val="single" w:sz="2" w:space="0" w:color="7F7F7F"/>
              <w:left w:val="single" w:sz="2" w:space="0" w:color="7F7F7F"/>
              <w:bottom w:val="single" w:sz="2" w:space="0" w:color="7F7F7F"/>
              <w:right w:val="single" w:sz="2" w:space="0" w:color="7F7F7F"/>
            </w:tcBorders>
          </w:tcPr>
          <w:p w14:paraId="08DD9CB0" w14:textId="77777777" w:rsidR="00550FB1" w:rsidRDefault="00550FB1" w:rsidP="00550FB1">
            <w:pPr>
              <w:ind w:firstLine="0"/>
              <w:contextualSpacing/>
              <w:rPr>
                <w:rFonts w:ascii="Calibri" w:eastAsiaTheme="majorEastAsia" w:hAnsi="Calibri" w:cstheme="majorBidi"/>
                <w:b/>
              </w:rPr>
            </w:pPr>
            <w:r w:rsidRPr="00550FB1">
              <w:rPr>
                <w:rFonts w:ascii="Calibri" w:eastAsiaTheme="majorEastAsia" w:hAnsi="Calibri" w:cstheme="majorBidi"/>
                <w:b/>
                <w:bCs/>
                <w:sz w:val="22"/>
                <w:szCs w:val="22"/>
              </w:rPr>
              <w:t>Key</w:t>
            </w:r>
            <w:r>
              <w:rPr>
                <w:rFonts w:ascii="Calibri" w:eastAsiaTheme="majorEastAsia" w:hAnsi="Calibri" w:cstheme="majorBidi"/>
                <w:b/>
                <w:bCs/>
                <w:sz w:val="22"/>
                <w:szCs w:val="22"/>
              </w:rPr>
              <w:t xml:space="preserve"> Project</w:t>
            </w:r>
            <w:r w:rsidRPr="00550FB1">
              <w:rPr>
                <w:rFonts w:ascii="Calibri" w:eastAsiaTheme="majorEastAsia" w:hAnsi="Calibri" w:cstheme="majorBidi"/>
                <w:b/>
                <w:bCs/>
                <w:sz w:val="22"/>
                <w:szCs w:val="22"/>
              </w:rPr>
              <w:t xml:space="preserve"> Achievements:</w:t>
            </w:r>
          </w:p>
        </w:tc>
      </w:tr>
    </w:tbl>
    <w:p w14:paraId="2A79FAE1" w14:textId="4DFC195D" w:rsidR="007561B5" w:rsidRPr="00550FB1" w:rsidRDefault="00784474" w:rsidP="00602AB9">
      <w:pPr>
        <w:pStyle w:val="Heading1"/>
        <w:contextualSpacing/>
        <w:rPr>
          <w:sz w:val="22"/>
          <w:szCs w:val="22"/>
        </w:rPr>
      </w:pPr>
      <w:r>
        <w:rPr>
          <w:b/>
          <w:bCs w:val="0"/>
        </w:rPr>
        <w:lastRenderedPageBreak/>
        <w:t>10</w:t>
      </w:r>
      <w:bookmarkStart w:id="1" w:name="_GoBack"/>
      <w:bookmarkEnd w:id="1"/>
      <w:r w:rsidR="00550FB1">
        <w:rPr>
          <w:b/>
          <w:bCs w:val="0"/>
        </w:rPr>
        <w:t>.</w:t>
      </w:r>
      <w:r w:rsidR="006F3BED" w:rsidRPr="00550FB1">
        <w:rPr>
          <w:b/>
          <w:bCs w:val="0"/>
        </w:rPr>
        <w:t xml:space="preserve"> </w:t>
      </w:r>
      <w:r w:rsidR="007561B5" w:rsidRPr="00550FB1">
        <w:rPr>
          <w:b/>
          <w:bCs w:val="0"/>
        </w:rPr>
        <w:t>Quotes</w:t>
      </w:r>
      <w:r w:rsidR="007561B5" w:rsidRPr="00642DF8">
        <w:t xml:space="preserve"> </w:t>
      </w:r>
      <w:r w:rsidR="00550FB1" w:rsidRPr="00550FB1">
        <w:rPr>
          <w:caps w:val="0"/>
          <w:sz w:val="22"/>
          <w:szCs w:val="22"/>
        </w:rPr>
        <w:t>from beneficiaries/project staff/authorities, etc.</w:t>
      </w:r>
    </w:p>
    <w:p w14:paraId="249A4F20" w14:textId="77777777" w:rsidR="007561B5" w:rsidRPr="00642DF8" w:rsidRDefault="006F3BED" w:rsidP="00602AB9">
      <w:pPr>
        <w:pStyle w:val="Subtitle"/>
        <w:contextualSpacing/>
      </w:pPr>
      <w:r>
        <w:t>Include here a</w:t>
      </w:r>
      <w:r w:rsidR="007561B5" w:rsidRPr="00642DF8">
        <w:t>ny short quotes to liven up the text/contribute to accountability to affected populations.</w:t>
      </w:r>
    </w:p>
    <w:tbl>
      <w:tblPr>
        <w:tblStyle w:val="TableGrid"/>
        <w:tblW w:w="0" w:type="auto"/>
        <w:tblLook w:val="04A0" w:firstRow="1" w:lastRow="0" w:firstColumn="1" w:lastColumn="0" w:noHBand="0" w:noVBand="1"/>
      </w:tblPr>
      <w:tblGrid>
        <w:gridCol w:w="10194"/>
      </w:tblGrid>
      <w:tr w:rsidR="00CE08AA" w14:paraId="24E613EE" w14:textId="77777777" w:rsidTr="00CE08AA">
        <w:trPr>
          <w:trHeight w:val="4245"/>
        </w:trPr>
        <w:tc>
          <w:tcPr>
            <w:tcW w:w="10194" w:type="dxa"/>
            <w:tcBorders>
              <w:top w:val="single" w:sz="2" w:space="0" w:color="7F7F7F"/>
              <w:bottom w:val="single" w:sz="2" w:space="0" w:color="7F7F7F"/>
              <w:right w:val="single" w:sz="2" w:space="0" w:color="7F7F7F"/>
            </w:tcBorders>
          </w:tcPr>
          <w:p w14:paraId="4EDA39BE" w14:textId="77777777" w:rsidR="00CE08AA" w:rsidRDefault="00CE08AA" w:rsidP="00602AB9">
            <w:pPr>
              <w:ind w:firstLine="0"/>
              <w:contextualSpacing/>
              <w:rPr>
                <w:rFonts w:cstheme="minorHAnsi"/>
                <w:color w:val="666699"/>
              </w:rPr>
            </w:pPr>
          </w:p>
        </w:tc>
      </w:tr>
    </w:tbl>
    <w:p w14:paraId="29974623" w14:textId="77777777" w:rsidR="007561B5" w:rsidRPr="00642DF8" w:rsidRDefault="007561B5" w:rsidP="00602AB9">
      <w:pPr>
        <w:ind w:firstLine="0"/>
        <w:contextualSpacing/>
        <w:rPr>
          <w:rFonts w:cstheme="minorHAnsi"/>
          <w:color w:val="666699"/>
        </w:rPr>
      </w:pPr>
    </w:p>
    <w:p w14:paraId="2B6A7ACB" w14:textId="77777777" w:rsidR="0020306F" w:rsidRDefault="0020306F" w:rsidP="00602AB9">
      <w:pPr>
        <w:ind w:firstLine="0"/>
        <w:contextualSpacing/>
      </w:pPr>
    </w:p>
    <w:p w14:paraId="2EF57B90" w14:textId="77777777" w:rsidR="00CE08AA" w:rsidRPr="00CE08AA" w:rsidRDefault="00CE08AA" w:rsidP="00602AB9">
      <w:pPr>
        <w:ind w:firstLine="0"/>
        <w:contextualSpacing/>
        <w:rPr>
          <w:b/>
          <w:bCs/>
          <w:color w:val="4F81BD" w:themeColor="accent1"/>
        </w:rPr>
      </w:pPr>
      <w:r w:rsidRPr="00CE08AA">
        <w:rPr>
          <w:b/>
          <w:bCs/>
          <w:color w:val="4F81BD" w:themeColor="accent1"/>
        </w:rPr>
        <w:t>THANK YOU VERY MUCH FOR YOUR CONTRIBUTIONS!</w:t>
      </w:r>
    </w:p>
    <w:p w14:paraId="1A921789" w14:textId="77777777" w:rsidR="00CE08AA" w:rsidRDefault="00CE08AA" w:rsidP="00602AB9">
      <w:pPr>
        <w:ind w:firstLine="0"/>
        <w:contextualSpacing/>
      </w:pPr>
    </w:p>
    <w:p w14:paraId="719D9C89" w14:textId="77777777" w:rsidR="00CE08AA" w:rsidRDefault="00CE08AA" w:rsidP="00602AB9">
      <w:pPr>
        <w:ind w:firstLine="0"/>
        <w:contextualSpacing/>
      </w:pPr>
    </w:p>
    <w:p w14:paraId="468B35B2" w14:textId="77777777" w:rsidR="00CE08AA" w:rsidRDefault="00CE08AA" w:rsidP="00602AB9">
      <w:pPr>
        <w:ind w:firstLine="0"/>
        <w:contextualSpacing/>
      </w:pPr>
    </w:p>
    <w:p w14:paraId="6597C64D" w14:textId="77777777" w:rsidR="00CE08AA" w:rsidRDefault="00CE08AA" w:rsidP="00602AB9">
      <w:pPr>
        <w:ind w:firstLine="0"/>
        <w:contextualSpacing/>
      </w:pPr>
    </w:p>
    <w:p w14:paraId="0A9F739C" w14:textId="77777777" w:rsidR="00CE08AA" w:rsidRDefault="00CE08AA" w:rsidP="00602AB9">
      <w:pPr>
        <w:ind w:firstLine="0"/>
        <w:contextualSpacing/>
      </w:pPr>
    </w:p>
    <w:sectPr w:rsidR="00CE08AA" w:rsidSect="00642DF8">
      <w:headerReference w:type="default" r:id="rId13"/>
      <w:footerReference w:type="default" r:id="rId14"/>
      <w:headerReference w:type="first" r:id="rId15"/>
      <w:pgSz w:w="11906" w:h="16838"/>
      <w:pgMar w:top="709" w:right="851" w:bottom="1276"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ABB93" w14:textId="77777777" w:rsidR="004B2629" w:rsidRDefault="004B2629">
      <w:r>
        <w:separator/>
      </w:r>
    </w:p>
  </w:endnote>
  <w:endnote w:type="continuationSeparator" w:id="0">
    <w:p w14:paraId="6BBBEEA2" w14:textId="77777777" w:rsidR="004B2629" w:rsidRDefault="004B2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yriad Pro">
    <w:altName w:val="Myriad Pro"/>
    <w:panose1 w:val="00000000000000000000"/>
    <w:charset w:val="00"/>
    <w:family w:val="swiss"/>
    <w:notTrueType/>
    <w:pitch w:val="variable"/>
    <w:sig w:usb0="20000287" w:usb1="00000001" w:usb2="00000000" w:usb3="00000000" w:csb0="0000019F" w:csb1="00000000"/>
  </w:font>
  <w:font w:name="HelveticaNeue-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8209085"/>
      <w:docPartObj>
        <w:docPartGallery w:val="Page Numbers (Top of Page)"/>
        <w:docPartUnique/>
      </w:docPartObj>
    </w:sdtPr>
    <w:sdtEndPr>
      <w:rPr>
        <w:color w:val="548DD4" w:themeColor="text2" w:themeTint="99"/>
        <w:sz w:val="20"/>
        <w:szCs w:val="20"/>
      </w:rPr>
    </w:sdtEndPr>
    <w:sdtContent>
      <w:p w14:paraId="3CD5A05B" w14:textId="77777777" w:rsidR="0093082C" w:rsidRPr="00D82635" w:rsidRDefault="0093082C" w:rsidP="00D82635">
        <w:pPr>
          <w:pStyle w:val="Header"/>
          <w:ind w:firstLine="0"/>
          <w:jc w:val="right"/>
          <w:rPr>
            <w:color w:val="548DD4" w:themeColor="text2" w:themeTint="99"/>
            <w:sz w:val="20"/>
            <w:szCs w:val="20"/>
          </w:rPr>
        </w:pPr>
        <w:r w:rsidRPr="00D82635">
          <w:rPr>
            <w:b/>
            <w:bCs/>
            <w:color w:val="548DD4" w:themeColor="text2" w:themeTint="99"/>
            <w:sz w:val="20"/>
            <w:szCs w:val="20"/>
          </w:rPr>
          <w:fldChar w:fldCharType="begin"/>
        </w:r>
        <w:r w:rsidRPr="00D82635">
          <w:rPr>
            <w:b/>
            <w:bCs/>
            <w:color w:val="548DD4" w:themeColor="text2" w:themeTint="99"/>
            <w:sz w:val="20"/>
            <w:szCs w:val="20"/>
          </w:rPr>
          <w:instrText xml:space="preserve"> PAGE </w:instrText>
        </w:r>
        <w:r w:rsidRPr="00D82635">
          <w:rPr>
            <w:b/>
            <w:bCs/>
            <w:color w:val="548DD4" w:themeColor="text2" w:themeTint="99"/>
            <w:sz w:val="20"/>
            <w:szCs w:val="20"/>
          </w:rPr>
          <w:fldChar w:fldCharType="separate"/>
        </w:r>
        <w:r w:rsidR="002B2F09">
          <w:rPr>
            <w:b/>
            <w:bCs/>
            <w:noProof/>
            <w:color w:val="548DD4" w:themeColor="text2" w:themeTint="99"/>
            <w:sz w:val="20"/>
            <w:szCs w:val="20"/>
          </w:rPr>
          <w:t>6</w:t>
        </w:r>
        <w:r w:rsidRPr="00D82635">
          <w:rPr>
            <w:b/>
            <w:bCs/>
            <w:color w:val="548DD4" w:themeColor="text2" w:themeTint="99"/>
            <w:sz w:val="20"/>
            <w:szCs w:val="20"/>
          </w:rPr>
          <w:fldChar w:fldCharType="end"/>
        </w:r>
        <w:r w:rsidRPr="00D82635">
          <w:rPr>
            <w:color w:val="548DD4" w:themeColor="text2" w:themeTint="99"/>
            <w:sz w:val="20"/>
            <w:szCs w:val="20"/>
          </w:rPr>
          <w:t xml:space="preserve"> </w:t>
        </w:r>
      </w:p>
    </w:sdtContent>
  </w:sdt>
  <w:p w14:paraId="6A75969A" w14:textId="77777777" w:rsidR="0093082C" w:rsidRDefault="0093082C" w:rsidP="00D82635">
    <w:pPr>
      <w:pStyle w:val="Footer"/>
      <w:ind w:firstLine="0"/>
      <w:jc w:val="both"/>
      <w:rPr>
        <w:rFonts w:cstheme="minorHAnsi"/>
        <w:i/>
        <w:sz w:val="20"/>
        <w:szCs w:val="20"/>
      </w:rPr>
    </w:pPr>
    <w:r>
      <w:rPr>
        <w:rFonts w:cstheme="minorHAnsi"/>
        <w:i/>
        <w:noProof/>
        <w:sz w:val="20"/>
        <w:szCs w:val="20"/>
      </w:rPr>
      <w:t xml:space="preserve"> </w:t>
    </w:r>
    <w:r>
      <w:rPr>
        <w:rFonts w:cstheme="minorHAnsi"/>
        <w:i/>
        <w:noProof/>
        <w:sz w:val="20"/>
        <w:szCs w:val="20"/>
        <w:lang w:val="en-GB" w:eastAsia="en-GB"/>
      </w:rPr>
      <w:drawing>
        <wp:anchor distT="0" distB="0" distL="114300" distR="114300" simplePos="0" relativeHeight="251663360" behindDoc="1" locked="0" layoutInCell="1" allowOverlap="1" wp14:anchorId="143D29CC" wp14:editId="09792DBC">
          <wp:simplePos x="0" y="0"/>
          <wp:positionH relativeFrom="column">
            <wp:posOffset>5891311</wp:posOffset>
          </wp:positionH>
          <wp:positionV relativeFrom="paragraph">
            <wp:posOffset>32385</wp:posOffset>
          </wp:positionV>
          <wp:extent cx="602797" cy="409904"/>
          <wp:effectExtent l="0" t="0" r="698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CCCM sdc-2.png"/>
                  <pic:cNvPicPr/>
                </pic:nvPicPr>
                <pic:blipFill rotWithShape="1">
                  <a:blip r:embed="rId1">
                    <a:extLst>
                      <a:ext uri="{28A0092B-C50C-407E-A947-70E740481C1C}">
                        <a14:useLocalDpi xmlns:a14="http://schemas.microsoft.com/office/drawing/2010/main" val="0"/>
                      </a:ext>
                    </a:extLst>
                  </a:blip>
                  <a:srcRect b="17021"/>
                  <a:stretch/>
                </pic:blipFill>
                <pic:spPr bwMode="auto">
                  <a:xfrm>
                    <a:off x="0" y="0"/>
                    <a:ext cx="602797" cy="40990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cstheme="minorHAnsi"/>
        <w:i/>
        <w:sz w:val="20"/>
        <w:szCs w:val="20"/>
      </w:rPr>
      <w:tab/>
    </w:r>
    <w:r>
      <w:rPr>
        <w:rFonts w:cstheme="minorHAnsi"/>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BF016F" w14:textId="77777777" w:rsidR="004B2629" w:rsidRDefault="004B2629">
      <w:r>
        <w:separator/>
      </w:r>
    </w:p>
  </w:footnote>
  <w:footnote w:type="continuationSeparator" w:id="0">
    <w:p w14:paraId="00793961" w14:textId="77777777" w:rsidR="004B2629" w:rsidRDefault="004B26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1D4EF" w14:textId="77777777" w:rsidR="0093082C" w:rsidRDefault="0093082C" w:rsidP="00203890">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1CCA5" w14:textId="77777777" w:rsidR="0093082C" w:rsidRDefault="0093082C">
    <w:pPr>
      <w:pStyle w:val="Header"/>
    </w:pPr>
    <w:r>
      <w:rPr>
        <w:noProof/>
        <w:lang w:val="en-GB" w:eastAsia="en-GB"/>
      </w:rPr>
      <w:drawing>
        <wp:anchor distT="0" distB="0" distL="114300" distR="114300" simplePos="0" relativeHeight="251662336" behindDoc="1" locked="0" layoutInCell="1" allowOverlap="1" wp14:anchorId="08DC48BC" wp14:editId="05DF1A0F">
          <wp:simplePos x="0" y="0"/>
          <wp:positionH relativeFrom="column">
            <wp:posOffset>-798195</wp:posOffset>
          </wp:positionH>
          <wp:positionV relativeFrom="paragraph">
            <wp:posOffset>161005</wp:posOffset>
          </wp:positionV>
          <wp:extent cx="8408276" cy="137681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cm letterhead5_A4pt.jpg"/>
                  <pic:cNvPicPr/>
                </pic:nvPicPr>
                <pic:blipFill>
                  <a:blip r:embed="rId1">
                    <a:extLst>
                      <a:ext uri="{28A0092B-C50C-407E-A947-70E740481C1C}">
                        <a14:useLocalDpi xmlns:a14="http://schemas.microsoft.com/office/drawing/2010/main" val="0"/>
                      </a:ext>
                    </a:extLst>
                  </a:blip>
                  <a:stretch>
                    <a:fillRect/>
                  </a:stretch>
                </pic:blipFill>
                <pic:spPr>
                  <a:xfrm>
                    <a:off x="0" y="0"/>
                    <a:ext cx="8408276" cy="137681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4E1A"/>
    <w:multiLevelType w:val="hybridMultilevel"/>
    <w:tmpl w:val="0058ADBC"/>
    <w:lvl w:ilvl="0" w:tplc="0809000F">
      <w:start w:val="1"/>
      <w:numFmt w:val="decimal"/>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 w15:restartNumberingAfterBreak="0">
    <w:nsid w:val="0AD40A19"/>
    <w:multiLevelType w:val="multilevel"/>
    <w:tmpl w:val="7E42358E"/>
    <w:styleLink w:val="StyleBulleted"/>
    <w:lvl w:ilvl="0">
      <w:start w:val="22"/>
      <w:numFmt w:val="bullet"/>
      <w:lvlText w:val="-"/>
      <w:lvlJc w:val="left"/>
      <w:pPr>
        <w:tabs>
          <w:tab w:val="num" w:pos="567"/>
        </w:tabs>
        <w:ind w:left="567" w:hanging="283"/>
      </w:pPr>
      <w:rPr>
        <w:rFonts w:ascii="Arial" w:hAnsi="Aria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C5B401C"/>
    <w:multiLevelType w:val="hybridMultilevel"/>
    <w:tmpl w:val="62B889A6"/>
    <w:lvl w:ilvl="0" w:tplc="8DBE5A24">
      <w:start w:val="1"/>
      <w:numFmt w:val="decimal"/>
      <w:lvlText w:val="%1."/>
      <w:lvlJc w:val="left"/>
      <w:pPr>
        <w:ind w:left="1080" w:hanging="360"/>
      </w:pPr>
      <w:rPr>
        <w:rFonts w:hint="default"/>
        <w:b/>
        <w:i w:val="0"/>
        <w:color w:val="EE5859"/>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327050D"/>
    <w:multiLevelType w:val="hybridMultilevel"/>
    <w:tmpl w:val="D59C4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32755B"/>
    <w:multiLevelType w:val="hybridMultilevel"/>
    <w:tmpl w:val="CAF80452"/>
    <w:lvl w:ilvl="0" w:tplc="24682B76">
      <w:start w:val="1"/>
      <w:numFmt w:val="lowerRoman"/>
      <w:pStyle w:val="numbered"/>
      <w:lvlText w:val="%1."/>
      <w:lvlJc w:val="right"/>
      <w:pPr>
        <w:tabs>
          <w:tab w:val="num" w:pos="180"/>
        </w:tabs>
        <w:ind w:left="180" w:hanging="180"/>
      </w:pPr>
      <w:rPr>
        <w:rFonts w:cs="Times New Roman" w:hint="default"/>
        <w:color w:val="336699"/>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8A68CE"/>
    <w:multiLevelType w:val="hybridMultilevel"/>
    <w:tmpl w:val="4FCA6F7A"/>
    <w:lvl w:ilvl="0" w:tplc="A2425110">
      <w:start w:val="8"/>
      <w:numFmt w:val="bullet"/>
      <w:lvlText w:val="-"/>
      <w:lvlJc w:val="left"/>
      <w:pPr>
        <w:ind w:left="720" w:hanging="360"/>
      </w:pPr>
      <w:rPr>
        <w:rFonts w:ascii="Calibri" w:eastAsiaTheme="majorEastAsia" w:hAnsi="Calibri" w:cstheme="maj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7936A8"/>
    <w:multiLevelType w:val="hybridMultilevel"/>
    <w:tmpl w:val="C9CC2760"/>
    <w:lvl w:ilvl="0" w:tplc="02B06032">
      <w:start w:val="1"/>
      <w:numFmt w:val="decimal"/>
      <w:lvlText w:val="%1)"/>
      <w:lvlJc w:val="left"/>
      <w:pPr>
        <w:ind w:left="720" w:hanging="360"/>
      </w:pPr>
      <w:rPr>
        <w:rFonts w:cs="Times New Roman" w:hint="default"/>
        <w:color w:val="666699"/>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22C87D73"/>
    <w:multiLevelType w:val="hybridMultilevel"/>
    <w:tmpl w:val="1C204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420EBA"/>
    <w:multiLevelType w:val="hybridMultilevel"/>
    <w:tmpl w:val="84EE159C"/>
    <w:lvl w:ilvl="0" w:tplc="782A6210">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9" w15:restartNumberingAfterBreak="0">
    <w:nsid w:val="2835331C"/>
    <w:multiLevelType w:val="hybridMultilevel"/>
    <w:tmpl w:val="E1A2C8F0"/>
    <w:lvl w:ilvl="0" w:tplc="63867064">
      <w:start w:val="1"/>
      <w:numFmt w:val="bullet"/>
      <w:pStyle w:val="diagrambullets"/>
      <w:lvlText w:val=""/>
      <w:lvlJc w:val="left"/>
      <w:pPr>
        <w:tabs>
          <w:tab w:val="num" w:pos="340"/>
        </w:tabs>
        <w:ind w:left="340" w:hanging="340"/>
      </w:pPr>
      <w:rPr>
        <w:rFonts w:ascii="Symbol" w:hAnsi="Symbol" w:hint="default"/>
        <w:color w:val="127676"/>
      </w:rPr>
    </w:lvl>
    <w:lvl w:ilvl="1" w:tplc="08090019" w:tentative="1">
      <w:start w:val="1"/>
      <w:numFmt w:val="lowerLetter"/>
      <w:lvlText w:val="%2."/>
      <w:lvlJc w:val="left"/>
      <w:pPr>
        <w:tabs>
          <w:tab w:val="num" w:pos="1800"/>
        </w:tabs>
        <w:ind w:left="1800" w:hanging="360"/>
      </w:pPr>
      <w:rPr>
        <w:rFonts w:cs="Times New Roman"/>
      </w:rPr>
    </w:lvl>
    <w:lvl w:ilvl="2" w:tplc="0809001B" w:tentative="1">
      <w:start w:val="1"/>
      <w:numFmt w:val="lowerRoman"/>
      <w:lvlText w:val="%3."/>
      <w:lvlJc w:val="right"/>
      <w:pPr>
        <w:tabs>
          <w:tab w:val="num" w:pos="2520"/>
        </w:tabs>
        <w:ind w:left="2520" w:hanging="180"/>
      </w:pPr>
      <w:rPr>
        <w:rFonts w:cs="Times New Roman"/>
      </w:rPr>
    </w:lvl>
    <w:lvl w:ilvl="3" w:tplc="0809000F" w:tentative="1">
      <w:start w:val="1"/>
      <w:numFmt w:val="decimal"/>
      <w:lvlText w:val="%4."/>
      <w:lvlJc w:val="left"/>
      <w:pPr>
        <w:tabs>
          <w:tab w:val="num" w:pos="3240"/>
        </w:tabs>
        <w:ind w:left="3240" w:hanging="360"/>
      </w:pPr>
      <w:rPr>
        <w:rFonts w:cs="Times New Roman"/>
      </w:rPr>
    </w:lvl>
    <w:lvl w:ilvl="4" w:tplc="08090019" w:tentative="1">
      <w:start w:val="1"/>
      <w:numFmt w:val="lowerLetter"/>
      <w:lvlText w:val="%5."/>
      <w:lvlJc w:val="left"/>
      <w:pPr>
        <w:tabs>
          <w:tab w:val="num" w:pos="3960"/>
        </w:tabs>
        <w:ind w:left="3960" w:hanging="360"/>
      </w:pPr>
      <w:rPr>
        <w:rFonts w:cs="Times New Roman"/>
      </w:rPr>
    </w:lvl>
    <w:lvl w:ilvl="5" w:tplc="0809001B" w:tentative="1">
      <w:start w:val="1"/>
      <w:numFmt w:val="lowerRoman"/>
      <w:lvlText w:val="%6."/>
      <w:lvlJc w:val="right"/>
      <w:pPr>
        <w:tabs>
          <w:tab w:val="num" w:pos="4680"/>
        </w:tabs>
        <w:ind w:left="4680" w:hanging="180"/>
      </w:pPr>
      <w:rPr>
        <w:rFonts w:cs="Times New Roman"/>
      </w:rPr>
    </w:lvl>
    <w:lvl w:ilvl="6" w:tplc="0809000F" w:tentative="1">
      <w:start w:val="1"/>
      <w:numFmt w:val="decimal"/>
      <w:lvlText w:val="%7."/>
      <w:lvlJc w:val="left"/>
      <w:pPr>
        <w:tabs>
          <w:tab w:val="num" w:pos="5400"/>
        </w:tabs>
        <w:ind w:left="5400" w:hanging="360"/>
      </w:pPr>
      <w:rPr>
        <w:rFonts w:cs="Times New Roman"/>
      </w:rPr>
    </w:lvl>
    <w:lvl w:ilvl="7" w:tplc="08090019" w:tentative="1">
      <w:start w:val="1"/>
      <w:numFmt w:val="lowerLetter"/>
      <w:lvlText w:val="%8."/>
      <w:lvlJc w:val="left"/>
      <w:pPr>
        <w:tabs>
          <w:tab w:val="num" w:pos="6120"/>
        </w:tabs>
        <w:ind w:left="6120" w:hanging="360"/>
      </w:pPr>
      <w:rPr>
        <w:rFonts w:cs="Times New Roman"/>
      </w:rPr>
    </w:lvl>
    <w:lvl w:ilvl="8" w:tplc="0809001B" w:tentative="1">
      <w:start w:val="1"/>
      <w:numFmt w:val="lowerRoman"/>
      <w:lvlText w:val="%9."/>
      <w:lvlJc w:val="right"/>
      <w:pPr>
        <w:tabs>
          <w:tab w:val="num" w:pos="6840"/>
        </w:tabs>
        <w:ind w:left="6840" w:hanging="180"/>
      </w:pPr>
      <w:rPr>
        <w:rFonts w:cs="Times New Roman"/>
      </w:rPr>
    </w:lvl>
  </w:abstractNum>
  <w:abstractNum w:abstractNumId="10" w15:restartNumberingAfterBreak="0">
    <w:nsid w:val="2DF55A8E"/>
    <w:multiLevelType w:val="hybridMultilevel"/>
    <w:tmpl w:val="2B769832"/>
    <w:lvl w:ilvl="0" w:tplc="94786B12">
      <w:start w:val="8"/>
      <w:numFmt w:val="bullet"/>
      <w:lvlText w:val=""/>
      <w:lvlJc w:val="left"/>
      <w:pPr>
        <w:ind w:left="720" w:hanging="360"/>
      </w:pPr>
      <w:rPr>
        <w:rFonts w:asciiTheme="minorHAnsi" w:eastAsiaTheme="minorEastAsia" w:hAnsiTheme="minorHAns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31845D12"/>
    <w:multiLevelType w:val="multilevel"/>
    <w:tmpl w:val="0540A3EA"/>
    <w:styleLink w:val="StyleNumbered"/>
    <w:lvl w:ilvl="0">
      <w:start w:val="1"/>
      <w:numFmt w:val="decimal"/>
      <w:lvlText w:val="%1)"/>
      <w:lvlJc w:val="left"/>
      <w:pPr>
        <w:tabs>
          <w:tab w:val="num" w:pos="794"/>
        </w:tabs>
        <w:ind w:left="851" w:hanging="284"/>
      </w:pPr>
      <w:rPr>
        <w:rFonts w:ascii="Arial" w:eastAsia="MS Mincho" w:hAnsi="Arial" w:cs="Times New Roman" w:hint="default"/>
      </w:rPr>
    </w:lvl>
    <w:lvl w:ilvl="1">
      <w:start w:val="1"/>
      <w:numFmt w:val="lowerLetter"/>
      <w:lvlText w:val="%2."/>
      <w:lvlJc w:val="left"/>
      <w:pPr>
        <w:tabs>
          <w:tab w:val="num" w:pos="3676"/>
        </w:tabs>
        <w:ind w:left="3676" w:hanging="360"/>
      </w:pPr>
      <w:rPr>
        <w:rFonts w:cs="Times New Roman" w:hint="default"/>
      </w:rPr>
    </w:lvl>
    <w:lvl w:ilvl="2">
      <w:start w:val="1"/>
      <w:numFmt w:val="lowerRoman"/>
      <w:lvlText w:val="%3."/>
      <w:lvlJc w:val="right"/>
      <w:pPr>
        <w:tabs>
          <w:tab w:val="num" w:pos="4396"/>
        </w:tabs>
        <w:ind w:left="4396" w:hanging="180"/>
      </w:pPr>
      <w:rPr>
        <w:rFonts w:cs="Times New Roman" w:hint="default"/>
      </w:rPr>
    </w:lvl>
    <w:lvl w:ilvl="3">
      <w:start w:val="1"/>
      <w:numFmt w:val="decimal"/>
      <w:lvlText w:val="%4."/>
      <w:lvlJc w:val="left"/>
      <w:pPr>
        <w:tabs>
          <w:tab w:val="num" w:pos="5116"/>
        </w:tabs>
        <w:ind w:left="5116" w:hanging="360"/>
      </w:pPr>
      <w:rPr>
        <w:rFonts w:cs="Times New Roman" w:hint="default"/>
      </w:rPr>
    </w:lvl>
    <w:lvl w:ilvl="4">
      <w:start w:val="1"/>
      <w:numFmt w:val="lowerLetter"/>
      <w:lvlText w:val="%5."/>
      <w:lvlJc w:val="left"/>
      <w:pPr>
        <w:tabs>
          <w:tab w:val="num" w:pos="5836"/>
        </w:tabs>
        <w:ind w:left="5836" w:hanging="360"/>
      </w:pPr>
      <w:rPr>
        <w:rFonts w:cs="Times New Roman" w:hint="default"/>
      </w:rPr>
    </w:lvl>
    <w:lvl w:ilvl="5">
      <w:start w:val="1"/>
      <w:numFmt w:val="lowerRoman"/>
      <w:lvlText w:val="%6."/>
      <w:lvlJc w:val="right"/>
      <w:pPr>
        <w:tabs>
          <w:tab w:val="num" w:pos="6556"/>
        </w:tabs>
        <w:ind w:left="6556" w:hanging="180"/>
      </w:pPr>
      <w:rPr>
        <w:rFonts w:cs="Times New Roman" w:hint="default"/>
      </w:rPr>
    </w:lvl>
    <w:lvl w:ilvl="6">
      <w:start w:val="1"/>
      <w:numFmt w:val="decimal"/>
      <w:lvlText w:val="%7."/>
      <w:lvlJc w:val="left"/>
      <w:pPr>
        <w:tabs>
          <w:tab w:val="num" w:pos="7276"/>
        </w:tabs>
        <w:ind w:left="7276" w:hanging="360"/>
      </w:pPr>
      <w:rPr>
        <w:rFonts w:cs="Times New Roman" w:hint="default"/>
      </w:rPr>
    </w:lvl>
    <w:lvl w:ilvl="7">
      <w:start w:val="1"/>
      <w:numFmt w:val="lowerLetter"/>
      <w:lvlText w:val="%8."/>
      <w:lvlJc w:val="left"/>
      <w:pPr>
        <w:tabs>
          <w:tab w:val="num" w:pos="7996"/>
        </w:tabs>
        <w:ind w:left="7996" w:hanging="360"/>
      </w:pPr>
      <w:rPr>
        <w:rFonts w:cs="Times New Roman" w:hint="default"/>
      </w:rPr>
    </w:lvl>
    <w:lvl w:ilvl="8">
      <w:start w:val="1"/>
      <w:numFmt w:val="lowerRoman"/>
      <w:lvlText w:val="%9."/>
      <w:lvlJc w:val="right"/>
      <w:pPr>
        <w:tabs>
          <w:tab w:val="num" w:pos="8716"/>
        </w:tabs>
        <w:ind w:left="8716" w:hanging="180"/>
      </w:pPr>
      <w:rPr>
        <w:rFonts w:cs="Times New Roman" w:hint="default"/>
      </w:rPr>
    </w:lvl>
  </w:abstractNum>
  <w:abstractNum w:abstractNumId="12" w15:restartNumberingAfterBreak="0">
    <w:nsid w:val="32CD0DA8"/>
    <w:multiLevelType w:val="hybridMultilevel"/>
    <w:tmpl w:val="846A44A2"/>
    <w:lvl w:ilvl="0" w:tplc="86421896">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3" w15:restartNumberingAfterBreak="0">
    <w:nsid w:val="462C46E6"/>
    <w:multiLevelType w:val="hybridMultilevel"/>
    <w:tmpl w:val="66CE503C"/>
    <w:lvl w:ilvl="0" w:tplc="13C255A0">
      <w:start w:val="1"/>
      <w:numFmt w:val="decimal"/>
      <w:lvlText w:val="%1)"/>
      <w:lvlJc w:val="left"/>
      <w:pPr>
        <w:ind w:left="720" w:hanging="360"/>
      </w:pPr>
      <w:rPr>
        <w:rFonts w:cs="Times New Roman" w:hint="default"/>
        <w:color w:val="666699"/>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4A9877EF"/>
    <w:multiLevelType w:val="hybridMultilevel"/>
    <w:tmpl w:val="0E8ECF78"/>
    <w:lvl w:ilvl="0" w:tplc="D40EC116">
      <w:start w:val="1"/>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D5E5CA8"/>
    <w:multiLevelType w:val="hybridMultilevel"/>
    <w:tmpl w:val="393E50A8"/>
    <w:lvl w:ilvl="0" w:tplc="76FE65AE">
      <w:start w:val="4"/>
      <w:numFmt w:val="bullet"/>
      <w:lvlText w:val="-"/>
      <w:lvlJc w:val="left"/>
      <w:pPr>
        <w:ind w:left="720" w:hanging="360"/>
      </w:pPr>
      <w:rPr>
        <w:rFonts w:ascii="Calibri" w:eastAsiaTheme="minorEastAsia" w:hAnsi="Calibri" w:cstheme="minorHAnsi"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D6C76AE"/>
    <w:multiLevelType w:val="hybridMultilevel"/>
    <w:tmpl w:val="5DEC85B0"/>
    <w:lvl w:ilvl="0" w:tplc="E2EC18CA">
      <w:start w:val="2"/>
      <w:numFmt w:val="bullet"/>
      <w:lvlText w:val="-"/>
      <w:lvlJc w:val="left"/>
      <w:pPr>
        <w:ind w:left="720" w:hanging="360"/>
      </w:pPr>
      <w:rPr>
        <w:rFonts w:ascii="Calibri" w:eastAsiaTheme="minorEastAsia" w:hAnsi="Calibri" w:cstheme="minorHAnsi" w:hint="default"/>
        <w:color w:val="00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B02633"/>
    <w:multiLevelType w:val="hybridMultilevel"/>
    <w:tmpl w:val="57249AD4"/>
    <w:lvl w:ilvl="0" w:tplc="0F105A42">
      <w:start w:val="1"/>
      <w:numFmt w:val="bullet"/>
      <w:pStyle w:val="bulletedtight"/>
      <w:lvlText w:val="•"/>
      <w:lvlJc w:val="left"/>
      <w:pPr>
        <w:tabs>
          <w:tab w:val="num" w:pos="170"/>
        </w:tabs>
        <w:ind w:left="170" w:hanging="170"/>
      </w:pPr>
      <w:rPr>
        <w:rFonts w:ascii="Tahoma" w:hAnsi="Tahoma"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655002"/>
    <w:multiLevelType w:val="hybridMultilevel"/>
    <w:tmpl w:val="425AD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AF13BE"/>
    <w:multiLevelType w:val="hybridMultilevel"/>
    <w:tmpl w:val="C66EDE1E"/>
    <w:lvl w:ilvl="0" w:tplc="186071C2">
      <w:start w:val="1"/>
      <w:numFmt w:val="bullet"/>
      <w:pStyle w:val="PS-Bullets"/>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3AF04DE"/>
    <w:multiLevelType w:val="hybridMultilevel"/>
    <w:tmpl w:val="D996E0E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1" w15:restartNumberingAfterBreak="0">
    <w:nsid w:val="6B98778A"/>
    <w:multiLevelType w:val="hybridMultilevel"/>
    <w:tmpl w:val="8E90B422"/>
    <w:lvl w:ilvl="0" w:tplc="8DBE5A24">
      <w:start w:val="1"/>
      <w:numFmt w:val="decimal"/>
      <w:lvlText w:val="%1."/>
      <w:lvlJc w:val="left"/>
      <w:pPr>
        <w:ind w:left="720" w:hanging="360"/>
      </w:pPr>
      <w:rPr>
        <w:rFonts w:hint="default"/>
        <w:b/>
        <w:i w:val="0"/>
        <w:color w:val="EE585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ECB2E52"/>
    <w:multiLevelType w:val="hybridMultilevel"/>
    <w:tmpl w:val="94005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287A89"/>
    <w:multiLevelType w:val="hybridMultilevel"/>
    <w:tmpl w:val="2FDC589A"/>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3443EC5"/>
    <w:multiLevelType w:val="hybridMultilevel"/>
    <w:tmpl w:val="704EC66C"/>
    <w:lvl w:ilvl="0" w:tplc="991A280C">
      <w:start w:val="1"/>
      <w:numFmt w:val="bullet"/>
      <w:pStyle w:val="bullets"/>
      <w:lvlText w:val=""/>
      <w:lvlJc w:val="left"/>
      <w:pPr>
        <w:tabs>
          <w:tab w:val="num" w:pos="1004"/>
        </w:tabs>
        <w:ind w:left="1004" w:hanging="284"/>
      </w:pPr>
      <w:rPr>
        <w:rFonts w:ascii="Symbol" w:hAnsi="Symbol" w:hint="default"/>
        <w:color w:val="127676"/>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77FD0703"/>
    <w:multiLevelType w:val="hybridMultilevel"/>
    <w:tmpl w:val="0E5A177E"/>
    <w:lvl w:ilvl="0" w:tplc="883E5DE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CE417E6"/>
    <w:multiLevelType w:val="hybridMultilevel"/>
    <w:tmpl w:val="DF16C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E5521C"/>
    <w:multiLevelType w:val="hybridMultilevel"/>
    <w:tmpl w:val="017A24A0"/>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7"/>
  </w:num>
  <w:num w:numId="3">
    <w:abstractNumId w:val="19"/>
  </w:num>
  <w:num w:numId="4">
    <w:abstractNumId w:val="1"/>
  </w:num>
  <w:num w:numId="5">
    <w:abstractNumId w:val="11"/>
  </w:num>
  <w:num w:numId="6">
    <w:abstractNumId w:val="24"/>
  </w:num>
  <w:num w:numId="7">
    <w:abstractNumId w:val="9"/>
  </w:num>
  <w:num w:numId="8">
    <w:abstractNumId w:val="18"/>
  </w:num>
  <w:num w:numId="9">
    <w:abstractNumId w:val="3"/>
  </w:num>
  <w:num w:numId="10">
    <w:abstractNumId w:val="12"/>
  </w:num>
  <w:num w:numId="11">
    <w:abstractNumId w:val="8"/>
  </w:num>
  <w:num w:numId="12">
    <w:abstractNumId w:val="0"/>
  </w:num>
  <w:num w:numId="13">
    <w:abstractNumId w:val="6"/>
  </w:num>
  <w:num w:numId="14">
    <w:abstractNumId w:val="13"/>
  </w:num>
  <w:num w:numId="15">
    <w:abstractNumId w:val="22"/>
  </w:num>
  <w:num w:numId="16">
    <w:abstractNumId w:val="27"/>
  </w:num>
  <w:num w:numId="17">
    <w:abstractNumId w:val="10"/>
  </w:num>
  <w:num w:numId="18">
    <w:abstractNumId w:val="20"/>
  </w:num>
  <w:num w:numId="19">
    <w:abstractNumId w:val="25"/>
  </w:num>
  <w:num w:numId="20">
    <w:abstractNumId w:val="2"/>
  </w:num>
  <w:num w:numId="21">
    <w:abstractNumId w:val="21"/>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5"/>
  </w:num>
  <w:num w:numId="25">
    <w:abstractNumId w:val="23"/>
  </w:num>
  <w:num w:numId="26">
    <w:abstractNumId w:val="7"/>
  </w:num>
  <w:num w:numId="27">
    <w:abstractNumId w:val="5"/>
  </w:num>
  <w:num w:numId="28">
    <w:abstractNumId w:val="16"/>
  </w:num>
  <w:num w:numId="29">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ika grafweg">
    <w15:presenceInfo w15:providerId="None" w15:userId="annika grafwe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947"/>
    <w:rsid w:val="00003F0B"/>
    <w:rsid w:val="00013500"/>
    <w:rsid w:val="00015AAF"/>
    <w:rsid w:val="000362E1"/>
    <w:rsid w:val="00042601"/>
    <w:rsid w:val="000505C7"/>
    <w:rsid w:val="000522D1"/>
    <w:rsid w:val="0005798E"/>
    <w:rsid w:val="00061F34"/>
    <w:rsid w:val="00064C7A"/>
    <w:rsid w:val="00070C74"/>
    <w:rsid w:val="000729E9"/>
    <w:rsid w:val="000819BF"/>
    <w:rsid w:val="00087AB7"/>
    <w:rsid w:val="000A027A"/>
    <w:rsid w:val="000A2681"/>
    <w:rsid w:val="000A5F42"/>
    <w:rsid w:val="000A6E27"/>
    <w:rsid w:val="000B0956"/>
    <w:rsid w:val="000B1A42"/>
    <w:rsid w:val="000B218D"/>
    <w:rsid w:val="000B2616"/>
    <w:rsid w:val="000D666C"/>
    <w:rsid w:val="000D7669"/>
    <w:rsid w:val="000E7FC7"/>
    <w:rsid w:val="000F60A9"/>
    <w:rsid w:val="000F69D7"/>
    <w:rsid w:val="000F79F7"/>
    <w:rsid w:val="00112DCC"/>
    <w:rsid w:val="001140BF"/>
    <w:rsid w:val="001442C5"/>
    <w:rsid w:val="00146AE6"/>
    <w:rsid w:val="00146C23"/>
    <w:rsid w:val="00152EF6"/>
    <w:rsid w:val="00156471"/>
    <w:rsid w:val="0017026E"/>
    <w:rsid w:val="00174A1D"/>
    <w:rsid w:val="001928E2"/>
    <w:rsid w:val="001B08EA"/>
    <w:rsid w:val="001B30F6"/>
    <w:rsid w:val="001B62D3"/>
    <w:rsid w:val="001C389F"/>
    <w:rsid w:val="001E2BA5"/>
    <w:rsid w:val="001F623C"/>
    <w:rsid w:val="0020306F"/>
    <w:rsid w:val="00203616"/>
    <w:rsid w:val="00203890"/>
    <w:rsid w:val="002112CA"/>
    <w:rsid w:val="00233905"/>
    <w:rsid w:val="00234DFE"/>
    <w:rsid w:val="00246CA6"/>
    <w:rsid w:val="002800B3"/>
    <w:rsid w:val="0028568A"/>
    <w:rsid w:val="002A4605"/>
    <w:rsid w:val="002A5DFE"/>
    <w:rsid w:val="002A67A4"/>
    <w:rsid w:val="002B2174"/>
    <w:rsid w:val="002B2882"/>
    <w:rsid w:val="002B2F09"/>
    <w:rsid w:val="002C7DF5"/>
    <w:rsid w:val="002D206A"/>
    <w:rsid w:val="002D7F6E"/>
    <w:rsid w:val="002F0C9C"/>
    <w:rsid w:val="002F5CD3"/>
    <w:rsid w:val="002F7C4E"/>
    <w:rsid w:val="00305113"/>
    <w:rsid w:val="00307D97"/>
    <w:rsid w:val="003149DB"/>
    <w:rsid w:val="003156A9"/>
    <w:rsid w:val="003216E9"/>
    <w:rsid w:val="0032787A"/>
    <w:rsid w:val="003325EA"/>
    <w:rsid w:val="00350B09"/>
    <w:rsid w:val="00376732"/>
    <w:rsid w:val="00383783"/>
    <w:rsid w:val="0038744B"/>
    <w:rsid w:val="00393991"/>
    <w:rsid w:val="0039753F"/>
    <w:rsid w:val="0039780E"/>
    <w:rsid w:val="003A55E9"/>
    <w:rsid w:val="003B1F44"/>
    <w:rsid w:val="003B5D1E"/>
    <w:rsid w:val="003C6DA9"/>
    <w:rsid w:val="003D0A70"/>
    <w:rsid w:val="003D3A43"/>
    <w:rsid w:val="003D75AE"/>
    <w:rsid w:val="003F21B5"/>
    <w:rsid w:val="003F3799"/>
    <w:rsid w:val="004105D3"/>
    <w:rsid w:val="00411934"/>
    <w:rsid w:val="004141D9"/>
    <w:rsid w:val="00416016"/>
    <w:rsid w:val="004202F0"/>
    <w:rsid w:val="004355CB"/>
    <w:rsid w:val="00436BFB"/>
    <w:rsid w:val="004438BB"/>
    <w:rsid w:val="004462C7"/>
    <w:rsid w:val="004524D9"/>
    <w:rsid w:val="0046627F"/>
    <w:rsid w:val="00493945"/>
    <w:rsid w:val="0049563F"/>
    <w:rsid w:val="004B2629"/>
    <w:rsid w:val="004B3956"/>
    <w:rsid w:val="004C0A8A"/>
    <w:rsid w:val="004D3B47"/>
    <w:rsid w:val="004F1322"/>
    <w:rsid w:val="005014A0"/>
    <w:rsid w:val="00507EE4"/>
    <w:rsid w:val="00513583"/>
    <w:rsid w:val="0051431E"/>
    <w:rsid w:val="0051582A"/>
    <w:rsid w:val="005334DF"/>
    <w:rsid w:val="00550FB1"/>
    <w:rsid w:val="00553947"/>
    <w:rsid w:val="0055471E"/>
    <w:rsid w:val="005951A7"/>
    <w:rsid w:val="005952BB"/>
    <w:rsid w:val="005A79EC"/>
    <w:rsid w:val="005B079B"/>
    <w:rsid w:val="005D20C9"/>
    <w:rsid w:val="005D56F3"/>
    <w:rsid w:val="005D6EC3"/>
    <w:rsid w:val="005E3048"/>
    <w:rsid w:val="006003FE"/>
    <w:rsid w:val="00602AB9"/>
    <w:rsid w:val="006079A2"/>
    <w:rsid w:val="0061176D"/>
    <w:rsid w:val="006211A1"/>
    <w:rsid w:val="0063212C"/>
    <w:rsid w:val="00636C63"/>
    <w:rsid w:val="00642DF8"/>
    <w:rsid w:val="006431E2"/>
    <w:rsid w:val="0065386A"/>
    <w:rsid w:val="006546E0"/>
    <w:rsid w:val="00660405"/>
    <w:rsid w:val="00663DDC"/>
    <w:rsid w:val="006749B0"/>
    <w:rsid w:val="006761C5"/>
    <w:rsid w:val="00682F41"/>
    <w:rsid w:val="00687369"/>
    <w:rsid w:val="006A34EA"/>
    <w:rsid w:val="006A3FBE"/>
    <w:rsid w:val="006D5546"/>
    <w:rsid w:val="006D75E2"/>
    <w:rsid w:val="006E1E46"/>
    <w:rsid w:val="006E6FD1"/>
    <w:rsid w:val="006F3BED"/>
    <w:rsid w:val="00704104"/>
    <w:rsid w:val="00705356"/>
    <w:rsid w:val="007146A0"/>
    <w:rsid w:val="00717589"/>
    <w:rsid w:val="00721E06"/>
    <w:rsid w:val="00724555"/>
    <w:rsid w:val="00733922"/>
    <w:rsid w:val="00752804"/>
    <w:rsid w:val="00753297"/>
    <w:rsid w:val="007561B5"/>
    <w:rsid w:val="007611A9"/>
    <w:rsid w:val="00762903"/>
    <w:rsid w:val="00762EEA"/>
    <w:rsid w:val="00783592"/>
    <w:rsid w:val="00784474"/>
    <w:rsid w:val="007B48FC"/>
    <w:rsid w:val="007B4CF5"/>
    <w:rsid w:val="007B6371"/>
    <w:rsid w:val="007C6CA8"/>
    <w:rsid w:val="007C7AE6"/>
    <w:rsid w:val="007E2D91"/>
    <w:rsid w:val="007E54D6"/>
    <w:rsid w:val="007E7486"/>
    <w:rsid w:val="007F2C5C"/>
    <w:rsid w:val="007F3101"/>
    <w:rsid w:val="007F40C7"/>
    <w:rsid w:val="00810A8B"/>
    <w:rsid w:val="0081646A"/>
    <w:rsid w:val="0081708B"/>
    <w:rsid w:val="00837BA2"/>
    <w:rsid w:val="00853FDD"/>
    <w:rsid w:val="0085655E"/>
    <w:rsid w:val="00874B39"/>
    <w:rsid w:val="008977EE"/>
    <w:rsid w:val="008A438D"/>
    <w:rsid w:val="008B51B5"/>
    <w:rsid w:val="008C1A1C"/>
    <w:rsid w:val="008C2F9C"/>
    <w:rsid w:val="008C7BD3"/>
    <w:rsid w:val="008D1857"/>
    <w:rsid w:val="008F621B"/>
    <w:rsid w:val="008F6DD2"/>
    <w:rsid w:val="00904960"/>
    <w:rsid w:val="0091095E"/>
    <w:rsid w:val="009115CC"/>
    <w:rsid w:val="009148C2"/>
    <w:rsid w:val="0093082C"/>
    <w:rsid w:val="00932376"/>
    <w:rsid w:val="00942B9D"/>
    <w:rsid w:val="009442BD"/>
    <w:rsid w:val="0094498C"/>
    <w:rsid w:val="0096440D"/>
    <w:rsid w:val="00970889"/>
    <w:rsid w:val="00973491"/>
    <w:rsid w:val="009808D8"/>
    <w:rsid w:val="009838EB"/>
    <w:rsid w:val="00984A6B"/>
    <w:rsid w:val="00985E5F"/>
    <w:rsid w:val="009A5601"/>
    <w:rsid w:val="009B0BD7"/>
    <w:rsid w:val="009C253F"/>
    <w:rsid w:val="009D15EF"/>
    <w:rsid w:val="009D5279"/>
    <w:rsid w:val="009D6569"/>
    <w:rsid w:val="009F561B"/>
    <w:rsid w:val="009F6224"/>
    <w:rsid w:val="009F798F"/>
    <w:rsid w:val="00A06BD0"/>
    <w:rsid w:val="00A1143F"/>
    <w:rsid w:val="00A150F5"/>
    <w:rsid w:val="00A21465"/>
    <w:rsid w:val="00A5027F"/>
    <w:rsid w:val="00A504ED"/>
    <w:rsid w:val="00A704D9"/>
    <w:rsid w:val="00A7371E"/>
    <w:rsid w:val="00A838C1"/>
    <w:rsid w:val="00A91D3E"/>
    <w:rsid w:val="00A946A4"/>
    <w:rsid w:val="00AB3C0B"/>
    <w:rsid w:val="00AB5820"/>
    <w:rsid w:val="00AE1C13"/>
    <w:rsid w:val="00AE6BE7"/>
    <w:rsid w:val="00AF085B"/>
    <w:rsid w:val="00B01415"/>
    <w:rsid w:val="00B20860"/>
    <w:rsid w:val="00B37AF9"/>
    <w:rsid w:val="00B55F71"/>
    <w:rsid w:val="00B5741A"/>
    <w:rsid w:val="00B6023C"/>
    <w:rsid w:val="00B7019F"/>
    <w:rsid w:val="00B77E33"/>
    <w:rsid w:val="00B91F1A"/>
    <w:rsid w:val="00B9217A"/>
    <w:rsid w:val="00BB3627"/>
    <w:rsid w:val="00BB69E7"/>
    <w:rsid w:val="00BC2DED"/>
    <w:rsid w:val="00BD5979"/>
    <w:rsid w:val="00BE5954"/>
    <w:rsid w:val="00BF08A5"/>
    <w:rsid w:val="00BF686B"/>
    <w:rsid w:val="00C01BFF"/>
    <w:rsid w:val="00C14C99"/>
    <w:rsid w:val="00C4318B"/>
    <w:rsid w:val="00C636CE"/>
    <w:rsid w:val="00C65A34"/>
    <w:rsid w:val="00C76EB9"/>
    <w:rsid w:val="00C93AD2"/>
    <w:rsid w:val="00CA2102"/>
    <w:rsid w:val="00CA5FA7"/>
    <w:rsid w:val="00CB2411"/>
    <w:rsid w:val="00CB5909"/>
    <w:rsid w:val="00CC04AE"/>
    <w:rsid w:val="00CC6C2C"/>
    <w:rsid w:val="00CD3564"/>
    <w:rsid w:val="00CD47A9"/>
    <w:rsid w:val="00CE08AA"/>
    <w:rsid w:val="00CE1DF5"/>
    <w:rsid w:val="00CE454C"/>
    <w:rsid w:val="00CE4B63"/>
    <w:rsid w:val="00CF1393"/>
    <w:rsid w:val="00CF2AF1"/>
    <w:rsid w:val="00CF3929"/>
    <w:rsid w:val="00D144AA"/>
    <w:rsid w:val="00D20690"/>
    <w:rsid w:val="00D21A88"/>
    <w:rsid w:val="00D22C60"/>
    <w:rsid w:val="00D2610A"/>
    <w:rsid w:val="00D52014"/>
    <w:rsid w:val="00D6325D"/>
    <w:rsid w:val="00D74652"/>
    <w:rsid w:val="00D82635"/>
    <w:rsid w:val="00D8627A"/>
    <w:rsid w:val="00D878AA"/>
    <w:rsid w:val="00D93C36"/>
    <w:rsid w:val="00DA3F04"/>
    <w:rsid w:val="00DA6FA4"/>
    <w:rsid w:val="00DB22A1"/>
    <w:rsid w:val="00DC59BC"/>
    <w:rsid w:val="00DE66BF"/>
    <w:rsid w:val="00DF3FE5"/>
    <w:rsid w:val="00DF63DF"/>
    <w:rsid w:val="00E031E1"/>
    <w:rsid w:val="00E03723"/>
    <w:rsid w:val="00E05DD0"/>
    <w:rsid w:val="00E10C40"/>
    <w:rsid w:val="00E1253B"/>
    <w:rsid w:val="00E20C77"/>
    <w:rsid w:val="00E454B4"/>
    <w:rsid w:val="00E50CD7"/>
    <w:rsid w:val="00E525A2"/>
    <w:rsid w:val="00E53CD7"/>
    <w:rsid w:val="00E54F9B"/>
    <w:rsid w:val="00E62654"/>
    <w:rsid w:val="00E83740"/>
    <w:rsid w:val="00E84B1A"/>
    <w:rsid w:val="00E84C57"/>
    <w:rsid w:val="00E85012"/>
    <w:rsid w:val="00E8761A"/>
    <w:rsid w:val="00E92999"/>
    <w:rsid w:val="00E968EF"/>
    <w:rsid w:val="00E96ABF"/>
    <w:rsid w:val="00EA5125"/>
    <w:rsid w:val="00EB3732"/>
    <w:rsid w:val="00EC1B66"/>
    <w:rsid w:val="00EC4378"/>
    <w:rsid w:val="00EC5FC6"/>
    <w:rsid w:val="00EF5D7B"/>
    <w:rsid w:val="00F110A2"/>
    <w:rsid w:val="00F16D3E"/>
    <w:rsid w:val="00F24650"/>
    <w:rsid w:val="00F338D5"/>
    <w:rsid w:val="00F43219"/>
    <w:rsid w:val="00F66856"/>
    <w:rsid w:val="00F7102B"/>
    <w:rsid w:val="00F71BD6"/>
    <w:rsid w:val="00F7651F"/>
    <w:rsid w:val="00FA1AC1"/>
    <w:rsid w:val="00FA696B"/>
    <w:rsid w:val="00FB2B3E"/>
    <w:rsid w:val="00FB353D"/>
    <w:rsid w:val="00FD0049"/>
    <w:rsid w:val="00FD5531"/>
    <w:rsid w:val="00FD7ED9"/>
    <w:rsid w:val="00FE0DF6"/>
    <w:rsid w:val="00FF74D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97547C"/>
  <w15:docId w15:val="{06F0BC02-EF44-43AA-A7E4-A375E6BC2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ind w:firstLine="360"/>
      </w:pPr>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semiHidden="1" w:uiPriority="9" w:unhideWhenUsed="1" w:qFormat="1"/>
    <w:lsdException w:name="heading 3" w:locked="1"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B30F6"/>
  </w:style>
  <w:style w:type="paragraph" w:styleId="Heading1">
    <w:name w:val="heading 1"/>
    <w:basedOn w:val="Normal"/>
    <w:next w:val="Normal"/>
    <w:link w:val="Heading1Char"/>
    <w:uiPriority w:val="9"/>
    <w:qFormat/>
    <w:rsid w:val="001B30F6"/>
    <w:pPr>
      <w:keepNext/>
      <w:shd w:val="clear" w:color="auto" w:fill="548DD4" w:themeFill="text2" w:themeFillTint="99"/>
      <w:spacing w:before="480" w:after="80"/>
      <w:ind w:firstLine="0"/>
      <w:outlineLvl w:val="0"/>
    </w:pPr>
    <w:rPr>
      <w:rFonts w:ascii="Calibri" w:eastAsiaTheme="majorEastAsia" w:hAnsi="Calibri" w:cstheme="majorBidi"/>
      <w:bCs/>
      <w:caps/>
      <w:color w:val="FFFFFF" w:themeColor="background1"/>
      <w:sz w:val="28"/>
      <w:szCs w:val="24"/>
    </w:rPr>
  </w:style>
  <w:style w:type="paragraph" w:styleId="Heading2">
    <w:name w:val="heading 2"/>
    <w:basedOn w:val="Normal"/>
    <w:next w:val="Normal"/>
    <w:link w:val="Heading2Char"/>
    <w:uiPriority w:val="9"/>
    <w:semiHidden/>
    <w:unhideWhenUsed/>
    <w:qFormat/>
    <w:rsid w:val="001B30F6"/>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unhideWhenUsed/>
    <w:qFormat/>
    <w:rsid w:val="0005798E"/>
    <w:pPr>
      <w:spacing w:before="120" w:after="60"/>
      <w:ind w:firstLine="0"/>
      <w:outlineLvl w:val="2"/>
    </w:pPr>
    <w:rPr>
      <w:rFonts w:ascii="Calibri" w:eastAsiaTheme="majorEastAsia" w:hAnsi="Calibri" w:cstheme="majorBidi"/>
      <w:b/>
      <w:sz w:val="24"/>
      <w:szCs w:val="24"/>
    </w:rPr>
  </w:style>
  <w:style w:type="paragraph" w:styleId="Heading4">
    <w:name w:val="heading 4"/>
    <w:basedOn w:val="Normal"/>
    <w:next w:val="Normal"/>
    <w:link w:val="Heading4Char"/>
    <w:uiPriority w:val="9"/>
    <w:semiHidden/>
    <w:unhideWhenUsed/>
    <w:qFormat/>
    <w:rsid w:val="001B30F6"/>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1B30F6"/>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1B30F6"/>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1B30F6"/>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1B30F6"/>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1B30F6"/>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B30F6"/>
    <w:rPr>
      <w:rFonts w:ascii="Calibri" w:eastAsiaTheme="majorEastAsia" w:hAnsi="Calibri" w:cstheme="majorBidi"/>
      <w:bCs/>
      <w:caps/>
      <w:color w:val="FFFFFF" w:themeColor="background1"/>
      <w:sz w:val="28"/>
      <w:szCs w:val="24"/>
      <w:shd w:val="clear" w:color="auto" w:fill="548DD4" w:themeFill="text2" w:themeFillTint="99"/>
    </w:rPr>
  </w:style>
  <w:style w:type="character" w:customStyle="1" w:styleId="Heading2Char">
    <w:name w:val="Heading 2 Char"/>
    <w:basedOn w:val="DefaultParagraphFont"/>
    <w:link w:val="Heading2"/>
    <w:uiPriority w:val="9"/>
    <w:semiHidden/>
    <w:locked/>
    <w:rsid w:val="001B30F6"/>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locked/>
    <w:rsid w:val="0005798E"/>
    <w:rPr>
      <w:rFonts w:ascii="Calibri" w:eastAsiaTheme="majorEastAsia" w:hAnsi="Calibri" w:cstheme="majorBidi"/>
      <w:b/>
      <w:sz w:val="24"/>
      <w:szCs w:val="24"/>
    </w:rPr>
  </w:style>
  <w:style w:type="character" w:customStyle="1" w:styleId="Heading4Char">
    <w:name w:val="Heading 4 Char"/>
    <w:basedOn w:val="DefaultParagraphFont"/>
    <w:link w:val="Heading4"/>
    <w:uiPriority w:val="9"/>
    <w:semiHidden/>
    <w:locked/>
    <w:rsid w:val="001B30F6"/>
    <w:rPr>
      <w:rFonts w:asciiTheme="majorHAnsi" w:eastAsiaTheme="majorEastAsia" w:hAnsiTheme="majorHAnsi" w:cstheme="majorBidi"/>
      <w:i/>
      <w:iCs/>
      <w:color w:val="4F81BD" w:themeColor="accent1"/>
      <w:sz w:val="24"/>
      <w:szCs w:val="24"/>
    </w:rPr>
  </w:style>
  <w:style w:type="paragraph" w:customStyle="1" w:styleId="tabletext">
    <w:name w:val="table text"/>
    <w:basedOn w:val="Normal"/>
    <w:uiPriority w:val="99"/>
    <w:rsid w:val="00DA6FA4"/>
    <w:pPr>
      <w:ind w:firstLine="0"/>
    </w:pPr>
  </w:style>
  <w:style w:type="paragraph" w:customStyle="1" w:styleId="numbered">
    <w:name w:val="numbered"/>
    <w:basedOn w:val="Normal"/>
    <w:uiPriority w:val="99"/>
    <w:rsid w:val="004524D9"/>
    <w:pPr>
      <w:numPr>
        <w:numId w:val="1"/>
      </w:numPr>
      <w:autoSpaceDE w:val="0"/>
      <w:autoSpaceDN w:val="0"/>
      <w:adjustRightInd w:val="0"/>
      <w:spacing w:after="120"/>
    </w:pPr>
    <w:rPr>
      <w:rFonts w:ascii="Myriad Pro" w:hAnsi="Myriad Pro" w:cs="HelveticaNeue-Light"/>
      <w:szCs w:val="20"/>
    </w:rPr>
  </w:style>
  <w:style w:type="paragraph" w:customStyle="1" w:styleId="AKEYPOINT">
    <w:name w:val="A KEYPOINT"/>
    <w:basedOn w:val="Normal"/>
    <w:uiPriority w:val="99"/>
    <w:rsid w:val="00DA6FA4"/>
    <w:pPr>
      <w:spacing w:after="120"/>
      <w:ind w:firstLine="284"/>
    </w:pPr>
    <w:rPr>
      <w:b/>
      <w:i/>
      <w:color w:val="000080"/>
    </w:rPr>
  </w:style>
  <w:style w:type="paragraph" w:styleId="BalloonText">
    <w:name w:val="Balloon Text"/>
    <w:basedOn w:val="Normal"/>
    <w:link w:val="BalloonTextChar"/>
    <w:uiPriority w:val="99"/>
    <w:semiHidden/>
    <w:rsid w:val="00DA6FA4"/>
    <w:rPr>
      <w:rFonts w:ascii="Tahoma" w:hAnsi="Tahoma"/>
      <w:sz w:val="16"/>
      <w:szCs w:val="16"/>
    </w:rPr>
  </w:style>
  <w:style w:type="character" w:customStyle="1" w:styleId="BalloonTextChar">
    <w:name w:val="Balloon Text Char"/>
    <w:basedOn w:val="DefaultParagraphFont"/>
    <w:link w:val="BalloonText"/>
    <w:uiPriority w:val="99"/>
    <w:semiHidden/>
    <w:locked/>
    <w:rsid w:val="000E7FC7"/>
    <w:rPr>
      <w:rFonts w:ascii="Tahoma" w:hAnsi="Tahoma" w:cs="Times New Roman"/>
      <w:sz w:val="16"/>
      <w:lang w:eastAsia="zh-CN"/>
    </w:rPr>
  </w:style>
  <w:style w:type="paragraph" w:styleId="BodyText2">
    <w:name w:val="Body Text 2"/>
    <w:basedOn w:val="Normal"/>
    <w:link w:val="BodyText2Char"/>
    <w:uiPriority w:val="99"/>
    <w:rsid w:val="00DA6FA4"/>
    <w:pPr>
      <w:spacing w:after="120" w:line="480" w:lineRule="auto"/>
    </w:pPr>
    <w:rPr>
      <w:sz w:val="24"/>
    </w:rPr>
  </w:style>
  <w:style w:type="character" w:customStyle="1" w:styleId="BodyText2Char">
    <w:name w:val="Body Text 2 Char"/>
    <w:basedOn w:val="DefaultParagraphFont"/>
    <w:link w:val="BodyText2"/>
    <w:uiPriority w:val="99"/>
    <w:semiHidden/>
    <w:locked/>
    <w:rsid w:val="000E7FC7"/>
    <w:rPr>
      <w:rFonts w:ascii="Arial" w:hAnsi="Arial" w:cs="Times New Roman"/>
      <w:sz w:val="24"/>
      <w:lang w:eastAsia="zh-CN"/>
    </w:rPr>
  </w:style>
  <w:style w:type="paragraph" w:styleId="BodyText">
    <w:name w:val="Body Text"/>
    <w:aliases w:val="bt"/>
    <w:basedOn w:val="Normal"/>
    <w:link w:val="BodyTextChar"/>
    <w:uiPriority w:val="99"/>
    <w:rsid w:val="00DA6FA4"/>
    <w:rPr>
      <w:sz w:val="24"/>
    </w:rPr>
  </w:style>
  <w:style w:type="character" w:customStyle="1" w:styleId="BodyTextChar">
    <w:name w:val="Body Text Char"/>
    <w:aliases w:val="bt Char"/>
    <w:basedOn w:val="DefaultParagraphFont"/>
    <w:link w:val="BodyText"/>
    <w:uiPriority w:val="99"/>
    <w:semiHidden/>
    <w:locked/>
    <w:rsid w:val="000E7FC7"/>
    <w:rPr>
      <w:rFonts w:ascii="Arial" w:hAnsi="Arial" w:cs="Times New Roman"/>
      <w:sz w:val="24"/>
      <w:lang w:eastAsia="zh-CN"/>
    </w:rPr>
  </w:style>
  <w:style w:type="paragraph" w:customStyle="1" w:styleId="bulletedtight">
    <w:name w:val="bulleted tight"/>
    <w:basedOn w:val="Normal"/>
    <w:uiPriority w:val="99"/>
    <w:rsid w:val="00DA6FA4"/>
    <w:pPr>
      <w:numPr>
        <w:numId w:val="2"/>
      </w:numPr>
      <w:tabs>
        <w:tab w:val="num" w:pos="794"/>
      </w:tabs>
      <w:ind w:left="851" w:hanging="284"/>
    </w:pPr>
  </w:style>
  <w:style w:type="paragraph" w:styleId="Caption">
    <w:name w:val="caption"/>
    <w:basedOn w:val="Normal"/>
    <w:next w:val="Normal"/>
    <w:uiPriority w:val="35"/>
    <w:semiHidden/>
    <w:unhideWhenUsed/>
    <w:qFormat/>
    <w:rsid w:val="001B30F6"/>
    <w:rPr>
      <w:b/>
      <w:bCs/>
      <w:sz w:val="18"/>
      <w:szCs w:val="18"/>
    </w:rPr>
  </w:style>
  <w:style w:type="paragraph" w:customStyle="1" w:styleId="comment">
    <w:name w:val="comment"/>
    <w:basedOn w:val="Normal"/>
    <w:uiPriority w:val="99"/>
    <w:rsid w:val="00DA6FA4"/>
    <w:rPr>
      <w:b/>
      <w:i/>
    </w:rPr>
  </w:style>
  <w:style w:type="paragraph" w:styleId="DocumentMap">
    <w:name w:val="Document Map"/>
    <w:basedOn w:val="Normal"/>
    <w:link w:val="DocumentMapChar"/>
    <w:uiPriority w:val="99"/>
    <w:semiHidden/>
    <w:rsid w:val="00DA6FA4"/>
    <w:pPr>
      <w:shd w:val="clear" w:color="auto" w:fill="000080"/>
    </w:pPr>
    <w:rPr>
      <w:rFonts w:ascii="Tahoma" w:hAnsi="Tahoma"/>
      <w:sz w:val="16"/>
      <w:szCs w:val="16"/>
    </w:rPr>
  </w:style>
  <w:style w:type="character" w:customStyle="1" w:styleId="DocumentMapChar">
    <w:name w:val="Document Map Char"/>
    <w:basedOn w:val="DefaultParagraphFont"/>
    <w:link w:val="DocumentMap"/>
    <w:uiPriority w:val="99"/>
    <w:semiHidden/>
    <w:locked/>
    <w:rsid w:val="000E7FC7"/>
    <w:rPr>
      <w:rFonts w:ascii="Tahoma" w:hAnsi="Tahoma" w:cs="Times New Roman"/>
      <w:sz w:val="16"/>
      <w:lang w:eastAsia="zh-CN"/>
    </w:rPr>
  </w:style>
  <w:style w:type="character" w:styleId="FollowedHyperlink">
    <w:name w:val="FollowedHyperlink"/>
    <w:basedOn w:val="DefaultParagraphFont"/>
    <w:uiPriority w:val="99"/>
    <w:rsid w:val="00DA6FA4"/>
    <w:rPr>
      <w:rFonts w:cs="Times New Roman"/>
      <w:color w:val="800080"/>
      <w:u w:val="single"/>
    </w:rPr>
  </w:style>
  <w:style w:type="paragraph" w:styleId="Footer">
    <w:name w:val="footer"/>
    <w:basedOn w:val="Normal"/>
    <w:link w:val="FooterChar"/>
    <w:uiPriority w:val="99"/>
    <w:rsid w:val="00DA6FA4"/>
    <w:pPr>
      <w:pBdr>
        <w:top w:val="single" w:sz="4" w:space="1" w:color="999999"/>
      </w:pBdr>
      <w:tabs>
        <w:tab w:val="center" w:pos="4153"/>
        <w:tab w:val="right" w:pos="8306"/>
      </w:tabs>
    </w:pPr>
    <w:rPr>
      <w:sz w:val="24"/>
    </w:rPr>
  </w:style>
  <w:style w:type="character" w:customStyle="1" w:styleId="FooterChar">
    <w:name w:val="Footer Char"/>
    <w:basedOn w:val="DefaultParagraphFont"/>
    <w:link w:val="Footer"/>
    <w:uiPriority w:val="99"/>
    <w:locked/>
    <w:rsid w:val="000E7FC7"/>
    <w:rPr>
      <w:rFonts w:ascii="Arial" w:hAnsi="Arial" w:cs="Times New Roman"/>
      <w:sz w:val="24"/>
      <w:lang w:eastAsia="zh-CN"/>
    </w:rPr>
  </w:style>
  <w:style w:type="character" w:styleId="FootnoteReference">
    <w:name w:val="footnote reference"/>
    <w:aliases w:val="16 Point,Superscript 6 Point,ftref,BVI fnr Char Char,BVI fnr Car Car Char Char,BVI fnr Car Char Char,BVI fnr Car Car Car Car Char1 Char,BVI fnr Car Car Car Car Char Car Char Char,BVI fnr Char Char Char Char Char Char Char Char"/>
    <w:basedOn w:val="DefaultParagraphFont"/>
    <w:link w:val="ftrefCharCharCarCharCarCharCarCar"/>
    <w:uiPriority w:val="99"/>
    <w:rsid w:val="00DA6FA4"/>
    <w:rPr>
      <w:rFonts w:cs="Times New Roman"/>
      <w:vertAlign w:val="superscript"/>
    </w:rPr>
  </w:style>
  <w:style w:type="paragraph" w:styleId="FootnoteText">
    <w:name w:val="footnote text"/>
    <w:aliases w:val="FOOTNOTES,fn,single space,Footnote Text1,Fodnotetekst Tegn,footnote text Char,Fodnotetekst Tegn Char,single space Char,footnote text Char Char Char,Fodnotetekst Tegn Char1,single space Char1,footnote text Char Char1,f,Geneva 9,Char"/>
    <w:basedOn w:val="Normal"/>
    <w:link w:val="FootnoteTextChar"/>
    <w:uiPriority w:val="99"/>
    <w:rsid w:val="00DA6FA4"/>
    <w:rPr>
      <w:szCs w:val="20"/>
    </w:rPr>
  </w:style>
  <w:style w:type="character" w:customStyle="1" w:styleId="FootnoteTextChar">
    <w:name w:val="Footnote Text Char"/>
    <w:aliases w:val="FOOTNOTES Char,fn Char,single space Char2,Footnote Text1 Char,Fodnotetekst Tegn Char2,footnote text Char Char,Fodnotetekst Tegn Char Char,single space Char Char,footnote text Char Char Char Char,Fodnotetekst Tegn Char1 Char,f Char"/>
    <w:basedOn w:val="DefaultParagraphFont"/>
    <w:link w:val="FootnoteText"/>
    <w:uiPriority w:val="99"/>
    <w:locked/>
    <w:rsid w:val="000E7FC7"/>
    <w:rPr>
      <w:rFonts w:ascii="Arial" w:hAnsi="Arial" w:cs="Times New Roman"/>
      <w:lang w:eastAsia="zh-CN"/>
    </w:rPr>
  </w:style>
  <w:style w:type="paragraph" w:styleId="Header">
    <w:name w:val="header"/>
    <w:basedOn w:val="Normal"/>
    <w:link w:val="HeaderChar"/>
    <w:uiPriority w:val="99"/>
    <w:rsid w:val="00DA6FA4"/>
    <w:pPr>
      <w:tabs>
        <w:tab w:val="center" w:pos="4153"/>
        <w:tab w:val="right" w:pos="8306"/>
      </w:tabs>
    </w:pPr>
    <w:rPr>
      <w:sz w:val="24"/>
    </w:rPr>
  </w:style>
  <w:style w:type="character" w:customStyle="1" w:styleId="HeaderChar">
    <w:name w:val="Header Char"/>
    <w:basedOn w:val="DefaultParagraphFont"/>
    <w:link w:val="Header"/>
    <w:uiPriority w:val="99"/>
    <w:locked/>
    <w:rsid w:val="000E7FC7"/>
    <w:rPr>
      <w:rFonts w:ascii="Arial" w:hAnsi="Arial" w:cs="Times New Roman"/>
      <w:sz w:val="24"/>
      <w:lang w:eastAsia="zh-CN"/>
    </w:rPr>
  </w:style>
  <w:style w:type="character" w:styleId="Hyperlink">
    <w:name w:val="Hyperlink"/>
    <w:basedOn w:val="DefaultParagraphFont"/>
    <w:uiPriority w:val="99"/>
    <w:rsid w:val="00DA6FA4"/>
    <w:rPr>
      <w:rFonts w:cs="Times New Roman"/>
      <w:color w:val="0000FF"/>
      <w:u w:val="single"/>
    </w:rPr>
  </w:style>
  <w:style w:type="character" w:styleId="PageNumber">
    <w:name w:val="page number"/>
    <w:basedOn w:val="DefaultParagraphFont"/>
    <w:uiPriority w:val="99"/>
    <w:rsid w:val="00DA6FA4"/>
    <w:rPr>
      <w:rFonts w:cs="Times New Roman"/>
    </w:rPr>
  </w:style>
  <w:style w:type="paragraph" w:customStyle="1" w:styleId="PS-Bullets">
    <w:name w:val="PS-Bullets"/>
    <w:basedOn w:val="Normal"/>
    <w:uiPriority w:val="99"/>
    <w:rsid w:val="00DA6FA4"/>
    <w:pPr>
      <w:numPr>
        <w:numId w:val="3"/>
      </w:numPr>
    </w:pPr>
    <w:rPr>
      <w:rFonts w:cs="Arial"/>
    </w:rPr>
  </w:style>
  <w:style w:type="table" w:styleId="TableGrid">
    <w:name w:val="Table Grid"/>
    <w:basedOn w:val="TableNormal"/>
    <w:uiPriority w:val="99"/>
    <w:rsid w:val="00DA6FA4"/>
    <w:rPr>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s">
    <w:name w:val="bullets"/>
    <w:basedOn w:val="Normal"/>
    <w:uiPriority w:val="99"/>
    <w:rsid w:val="00DA6FA4"/>
    <w:pPr>
      <w:numPr>
        <w:numId w:val="6"/>
      </w:numPr>
      <w:ind w:left="360" w:hanging="360"/>
    </w:pPr>
  </w:style>
  <w:style w:type="paragraph" w:customStyle="1" w:styleId="diagrambullets">
    <w:name w:val="diagram bullets"/>
    <w:basedOn w:val="Normal"/>
    <w:uiPriority w:val="99"/>
    <w:rsid w:val="00DA6FA4"/>
    <w:pPr>
      <w:numPr>
        <w:numId w:val="7"/>
      </w:numPr>
      <w:tabs>
        <w:tab w:val="clear" w:pos="340"/>
        <w:tab w:val="num" w:pos="1080"/>
      </w:tabs>
      <w:ind w:left="1080" w:hanging="360"/>
    </w:pPr>
  </w:style>
  <w:style w:type="paragraph" w:styleId="TOC1">
    <w:name w:val="toc 1"/>
    <w:basedOn w:val="Normal"/>
    <w:next w:val="Normal"/>
    <w:autoRedefine/>
    <w:uiPriority w:val="99"/>
    <w:semiHidden/>
    <w:rsid w:val="00DA6FA4"/>
  </w:style>
  <w:style w:type="paragraph" w:styleId="TOC2">
    <w:name w:val="toc 2"/>
    <w:basedOn w:val="Normal"/>
    <w:next w:val="Normal"/>
    <w:autoRedefine/>
    <w:uiPriority w:val="99"/>
    <w:semiHidden/>
    <w:rsid w:val="00DA6FA4"/>
    <w:pPr>
      <w:ind w:left="200"/>
    </w:pPr>
  </w:style>
  <w:style w:type="paragraph" w:styleId="TOC3">
    <w:name w:val="toc 3"/>
    <w:basedOn w:val="Normal"/>
    <w:next w:val="Normal"/>
    <w:autoRedefine/>
    <w:uiPriority w:val="99"/>
    <w:semiHidden/>
    <w:rsid w:val="00DA6FA4"/>
    <w:pPr>
      <w:ind w:left="400"/>
    </w:pPr>
  </w:style>
  <w:style w:type="character" w:styleId="CommentReference">
    <w:name w:val="annotation reference"/>
    <w:basedOn w:val="DefaultParagraphFont"/>
    <w:uiPriority w:val="99"/>
    <w:semiHidden/>
    <w:rsid w:val="003D75AE"/>
    <w:rPr>
      <w:rFonts w:cs="Times New Roman"/>
      <w:sz w:val="16"/>
    </w:rPr>
  </w:style>
  <w:style w:type="paragraph" w:styleId="CommentText">
    <w:name w:val="annotation text"/>
    <w:basedOn w:val="Normal"/>
    <w:link w:val="CommentTextChar"/>
    <w:uiPriority w:val="99"/>
    <w:rsid w:val="003D75AE"/>
    <w:rPr>
      <w:szCs w:val="20"/>
    </w:rPr>
  </w:style>
  <w:style w:type="character" w:customStyle="1" w:styleId="CommentTextChar">
    <w:name w:val="Comment Text Char"/>
    <w:basedOn w:val="DefaultParagraphFont"/>
    <w:link w:val="CommentText"/>
    <w:uiPriority w:val="99"/>
    <w:locked/>
    <w:rsid w:val="000E7FC7"/>
    <w:rPr>
      <w:rFonts w:ascii="Arial" w:hAnsi="Arial" w:cs="Times New Roman"/>
      <w:lang w:eastAsia="zh-CN"/>
    </w:rPr>
  </w:style>
  <w:style w:type="paragraph" w:styleId="CommentSubject">
    <w:name w:val="annotation subject"/>
    <w:basedOn w:val="CommentText"/>
    <w:next w:val="CommentText"/>
    <w:link w:val="CommentSubjectChar"/>
    <w:uiPriority w:val="99"/>
    <w:semiHidden/>
    <w:rsid w:val="003D75AE"/>
    <w:rPr>
      <w:b/>
      <w:bCs/>
    </w:rPr>
  </w:style>
  <w:style w:type="character" w:customStyle="1" w:styleId="CommentSubjectChar">
    <w:name w:val="Comment Subject Char"/>
    <w:basedOn w:val="CommentTextChar"/>
    <w:link w:val="CommentSubject"/>
    <w:uiPriority w:val="99"/>
    <w:semiHidden/>
    <w:locked/>
    <w:rsid w:val="000E7FC7"/>
    <w:rPr>
      <w:rFonts w:ascii="Arial" w:hAnsi="Arial" w:cs="Times New Roman"/>
      <w:b/>
      <w:lang w:eastAsia="zh-CN"/>
    </w:rPr>
  </w:style>
  <w:style w:type="paragraph" w:styleId="ListParagraph">
    <w:name w:val="List Paragraph"/>
    <w:aliases w:val="Premier"/>
    <w:basedOn w:val="Normal"/>
    <w:link w:val="ListParagraphChar"/>
    <w:uiPriority w:val="34"/>
    <w:qFormat/>
    <w:rsid w:val="001B30F6"/>
    <w:pPr>
      <w:ind w:left="720"/>
      <w:contextualSpacing/>
    </w:pPr>
  </w:style>
  <w:style w:type="numbering" w:customStyle="1" w:styleId="StyleBulleted">
    <w:name w:val="Style Bulleted"/>
    <w:rsid w:val="00990A2D"/>
    <w:pPr>
      <w:numPr>
        <w:numId w:val="4"/>
      </w:numPr>
    </w:pPr>
  </w:style>
  <w:style w:type="numbering" w:customStyle="1" w:styleId="StyleNumbered">
    <w:name w:val="Style Numbered"/>
    <w:rsid w:val="00990A2D"/>
    <w:pPr>
      <w:numPr>
        <w:numId w:val="5"/>
      </w:numPr>
    </w:pPr>
  </w:style>
  <w:style w:type="character" w:styleId="IntenseEmphasis">
    <w:name w:val="Intense Emphasis"/>
    <w:uiPriority w:val="21"/>
    <w:qFormat/>
    <w:rsid w:val="001B30F6"/>
    <w:rPr>
      <w:b/>
      <w:bCs/>
      <w:i/>
      <w:iCs/>
      <w:color w:val="4F81BD" w:themeColor="accent1"/>
      <w:sz w:val="22"/>
      <w:szCs w:val="22"/>
    </w:rPr>
  </w:style>
  <w:style w:type="paragraph" w:styleId="Subtitle">
    <w:name w:val="Subtitle"/>
    <w:basedOn w:val="Normal"/>
    <w:next w:val="Normal"/>
    <w:link w:val="SubtitleChar"/>
    <w:uiPriority w:val="11"/>
    <w:qFormat/>
    <w:rsid w:val="007B6371"/>
    <w:pPr>
      <w:spacing w:after="120"/>
      <w:ind w:firstLine="0"/>
    </w:pPr>
    <w:rPr>
      <w:i/>
      <w:iCs/>
      <w:szCs w:val="24"/>
    </w:rPr>
  </w:style>
  <w:style w:type="character" w:customStyle="1" w:styleId="SubtitleChar">
    <w:name w:val="Subtitle Char"/>
    <w:basedOn w:val="DefaultParagraphFont"/>
    <w:link w:val="Subtitle"/>
    <w:uiPriority w:val="11"/>
    <w:rsid w:val="007B6371"/>
    <w:rPr>
      <w:i/>
      <w:iCs/>
      <w:szCs w:val="24"/>
    </w:rPr>
  </w:style>
  <w:style w:type="character" w:styleId="Strong">
    <w:name w:val="Strong"/>
    <w:basedOn w:val="DefaultParagraphFont"/>
    <w:uiPriority w:val="22"/>
    <w:qFormat/>
    <w:rsid w:val="001B30F6"/>
    <w:rPr>
      <w:b/>
      <w:bCs/>
      <w:spacing w:val="0"/>
    </w:rPr>
  </w:style>
  <w:style w:type="character" w:styleId="Emphasis">
    <w:name w:val="Emphasis"/>
    <w:uiPriority w:val="20"/>
    <w:qFormat/>
    <w:rsid w:val="001B30F6"/>
    <w:rPr>
      <w:b/>
      <w:bCs/>
      <w:i/>
      <w:iCs/>
      <w:color w:val="5A5A5A" w:themeColor="text1" w:themeTint="A5"/>
    </w:rPr>
  </w:style>
  <w:style w:type="paragraph" w:styleId="Title">
    <w:name w:val="Title"/>
    <w:basedOn w:val="Normal"/>
    <w:next w:val="Normal"/>
    <w:link w:val="TitleChar"/>
    <w:uiPriority w:val="10"/>
    <w:qFormat/>
    <w:rsid w:val="001B30F6"/>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1B30F6"/>
    <w:rPr>
      <w:rFonts w:asciiTheme="majorHAnsi" w:eastAsiaTheme="majorEastAsia" w:hAnsiTheme="majorHAnsi" w:cstheme="majorBidi"/>
      <w:i/>
      <w:iCs/>
      <w:color w:val="243F60" w:themeColor="accent1" w:themeShade="7F"/>
      <w:sz w:val="60"/>
      <w:szCs w:val="60"/>
    </w:rPr>
  </w:style>
  <w:style w:type="paragraph" w:styleId="NoSpacing">
    <w:name w:val="No Spacing"/>
    <w:basedOn w:val="Normal"/>
    <w:link w:val="NoSpacingChar"/>
    <w:uiPriority w:val="1"/>
    <w:qFormat/>
    <w:rsid w:val="001B30F6"/>
    <w:pPr>
      <w:ind w:firstLine="0"/>
    </w:pPr>
  </w:style>
  <w:style w:type="character" w:styleId="SubtleEmphasis">
    <w:name w:val="Subtle Emphasis"/>
    <w:uiPriority w:val="19"/>
    <w:qFormat/>
    <w:rsid w:val="001B30F6"/>
    <w:rPr>
      <w:i/>
      <w:iCs/>
      <w:color w:val="5A5A5A" w:themeColor="text1" w:themeTint="A5"/>
    </w:rPr>
  </w:style>
  <w:style w:type="paragraph" w:styleId="IntenseQuote">
    <w:name w:val="Intense Quote"/>
    <w:basedOn w:val="Normal"/>
    <w:next w:val="Normal"/>
    <w:link w:val="IntenseQuoteChar"/>
    <w:uiPriority w:val="30"/>
    <w:qFormat/>
    <w:rsid w:val="001B30F6"/>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1B30F6"/>
    <w:rPr>
      <w:rFonts w:asciiTheme="majorHAnsi" w:eastAsiaTheme="majorEastAsia" w:hAnsiTheme="majorHAnsi" w:cstheme="majorBidi"/>
      <w:i/>
      <w:iCs/>
      <w:color w:val="FFFFFF" w:themeColor="background1"/>
      <w:sz w:val="24"/>
      <w:szCs w:val="24"/>
      <w:shd w:val="clear" w:color="auto" w:fill="4F81BD" w:themeFill="accent1"/>
    </w:rPr>
  </w:style>
  <w:style w:type="character" w:styleId="IntenseReference">
    <w:name w:val="Intense Reference"/>
    <w:basedOn w:val="DefaultParagraphFont"/>
    <w:uiPriority w:val="32"/>
    <w:qFormat/>
    <w:rsid w:val="001B30F6"/>
    <w:rPr>
      <w:b/>
      <w:bCs/>
      <w:color w:val="76923C" w:themeColor="accent3" w:themeShade="BF"/>
      <w:u w:val="single" w:color="9BBB59" w:themeColor="accent3"/>
    </w:rPr>
  </w:style>
  <w:style w:type="character" w:customStyle="1" w:styleId="Heading5Char">
    <w:name w:val="Heading 5 Char"/>
    <w:basedOn w:val="DefaultParagraphFont"/>
    <w:link w:val="Heading5"/>
    <w:uiPriority w:val="9"/>
    <w:semiHidden/>
    <w:rsid w:val="001B30F6"/>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1B30F6"/>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1B30F6"/>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1B30F6"/>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1B30F6"/>
    <w:rPr>
      <w:rFonts w:asciiTheme="majorHAnsi" w:eastAsiaTheme="majorEastAsia" w:hAnsiTheme="majorHAnsi" w:cstheme="majorBidi"/>
      <w:i/>
      <w:iCs/>
      <w:color w:val="9BBB59" w:themeColor="accent3"/>
      <w:sz w:val="20"/>
      <w:szCs w:val="20"/>
    </w:rPr>
  </w:style>
  <w:style w:type="character" w:customStyle="1" w:styleId="NoSpacingChar">
    <w:name w:val="No Spacing Char"/>
    <w:basedOn w:val="DefaultParagraphFont"/>
    <w:link w:val="NoSpacing"/>
    <w:uiPriority w:val="1"/>
    <w:rsid w:val="001B30F6"/>
  </w:style>
  <w:style w:type="paragraph" w:styleId="Quote">
    <w:name w:val="Quote"/>
    <w:basedOn w:val="Normal"/>
    <w:next w:val="Normal"/>
    <w:link w:val="QuoteChar"/>
    <w:uiPriority w:val="29"/>
    <w:qFormat/>
    <w:rsid w:val="001B30F6"/>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1B30F6"/>
    <w:rPr>
      <w:rFonts w:asciiTheme="majorHAnsi" w:eastAsiaTheme="majorEastAsia" w:hAnsiTheme="majorHAnsi" w:cstheme="majorBidi"/>
      <w:i/>
      <w:iCs/>
      <w:color w:val="5A5A5A" w:themeColor="text1" w:themeTint="A5"/>
    </w:rPr>
  </w:style>
  <w:style w:type="character" w:styleId="SubtleReference">
    <w:name w:val="Subtle Reference"/>
    <w:uiPriority w:val="31"/>
    <w:qFormat/>
    <w:rsid w:val="001B30F6"/>
    <w:rPr>
      <w:color w:val="auto"/>
      <w:u w:val="single" w:color="9BBB59" w:themeColor="accent3"/>
    </w:rPr>
  </w:style>
  <w:style w:type="character" w:styleId="BookTitle">
    <w:name w:val="Book Title"/>
    <w:basedOn w:val="DefaultParagraphFont"/>
    <w:uiPriority w:val="33"/>
    <w:qFormat/>
    <w:rsid w:val="001B30F6"/>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1B30F6"/>
    <w:pPr>
      <w:outlineLvl w:val="9"/>
    </w:pPr>
    <w:rPr>
      <w:lang w:bidi="en-US"/>
    </w:rPr>
  </w:style>
  <w:style w:type="character" w:customStyle="1" w:styleId="ListParagraphChar">
    <w:name w:val="List Paragraph Char"/>
    <w:aliases w:val="Premier Char"/>
    <w:link w:val="ListParagraph"/>
    <w:uiPriority w:val="34"/>
    <w:rsid w:val="004F1322"/>
  </w:style>
  <w:style w:type="paragraph" w:customStyle="1" w:styleId="ftrefCharCharCarCharCarCharCarCar">
    <w:name w:val="ftref Char Char Car Char Car Char Car Car"/>
    <w:aliases w:val="BVI fnr Char Char Char Char Car Char Car Char Car Car,BVI fnr Car Car Char Char Char Char Car Char Car Char Car Car,BVI fnr Car Char Char Char Char Car Char Car Char Car Car"/>
    <w:basedOn w:val="Normal"/>
    <w:link w:val="FootnoteReference"/>
    <w:uiPriority w:val="99"/>
    <w:rsid w:val="004F1322"/>
    <w:pPr>
      <w:spacing w:after="160" w:line="240" w:lineRule="exact"/>
      <w:ind w:firstLine="0"/>
    </w:pPr>
    <w:rPr>
      <w:rFonts w:cs="Times New Roman"/>
      <w:vertAlign w:val="superscript"/>
    </w:rPr>
  </w:style>
  <w:style w:type="paragraph" w:styleId="Revision">
    <w:name w:val="Revision"/>
    <w:hidden/>
    <w:uiPriority w:val="99"/>
    <w:semiHidden/>
    <w:rsid w:val="00D6325D"/>
    <w:pPr>
      <w:ind w:firstLine="0"/>
    </w:pPr>
  </w:style>
  <w:style w:type="character" w:customStyle="1" w:styleId="UnresolvedMention1">
    <w:name w:val="Unresolved Mention1"/>
    <w:basedOn w:val="DefaultParagraphFont"/>
    <w:uiPriority w:val="99"/>
    <w:semiHidden/>
    <w:unhideWhenUsed/>
    <w:rsid w:val="009808D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150496">
      <w:marLeft w:val="0"/>
      <w:marRight w:val="0"/>
      <w:marTop w:val="0"/>
      <w:marBottom w:val="0"/>
      <w:divBdr>
        <w:top w:val="none" w:sz="0" w:space="0" w:color="auto"/>
        <w:left w:val="none" w:sz="0" w:space="0" w:color="auto"/>
        <w:bottom w:val="none" w:sz="0" w:space="0" w:color="auto"/>
        <w:right w:val="none" w:sz="0" w:space="0" w:color="auto"/>
      </w:divBdr>
    </w:div>
    <w:div w:id="17286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etransfer.com/"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asestudies@cccmcluster.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11F0AB4D861F4989F82902B990608D" ma:contentTypeVersion="8" ma:contentTypeDescription="Create a new document." ma:contentTypeScope="" ma:versionID="e038d80dab7e290d38d644a0e69a2d10">
  <xsd:schema xmlns:xsd="http://www.w3.org/2001/XMLSchema" xmlns:xs="http://www.w3.org/2001/XMLSchema" xmlns:p="http://schemas.microsoft.com/office/2006/metadata/properties" xmlns:ns2="4d2685e0-3ec3-4526-a337-bc02c6b3961c" xmlns:ns3="72eb3475-e0f4-42fd-ab5c-abe08d673cdb" targetNamespace="http://schemas.microsoft.com/office/2006/metadata/properties" ma:root="true" ma:fieldsID="517160ef9aff8f0ecc8a92aaab9debbf" ns2:_="" ns3:_="">
    <xsd:import namespace="4d2685e0-3ec3-4526-a337-bc02c6b3961c"/>
    <xsd:import namespace="72eb3475-e0f4-42fd-ab5c-abe08d673c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685e0-3ec3-4526-a337-bc02c6b396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eb3475-e0f4-42fd-ab5c-abe08d673cd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0B219-057C-4FDC-B040-5EE8C682F8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6888E8-D1EC-401F-8E1F-0D128D5538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685e0-3ec3-4526-a337-bc02c6b3961c"/>
    <ds:schemaRef ds:uri="72eb3475-e0f4-42fd-ab5c-abe08d673c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3B9CD3-4592-40AD-BE6C-0BE1F18A151C}">
  <ds:schemaRefs>
    <ds:schemaRef ds:uri="http://schemas.microsoft.com/sharepoint/v3/contenttype/forms"/>
  </ds:schemaRefs>
</ds:datastoreItem>
</file>

<file path=customXml/itemProps4.xml><?xml version="1.0" encoding="utf-8"?>
<ds:datastoreItem xmlns:ds="http://schemas.openxmlformats.org/officeDocument/2006/customXml" ds:itemID="{C15BAC51-D16C-46A1-8B88-267C33173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598</Words>
  <Characters>3413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Shelter projects 2009</vt:lpstr>
    </vt:vector>
  </TitlesOfParts>
  <Company>IOM</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Shelter projects 2009</dc:title>
  <dc:subject/>
  <dc:creator>prospero</dc:creator>
  <cp:keywords/>
  <dc:description/>
  <cp:lastModifiedBy>annika grafweg</cp:lastModifiedBy>
  <cp:revision>6</cp:revision>
  <cp:lastPrinted>2013-04-09T12:42:00Z</cp:lastPrinted>
  <dcterms:created xsi:type="dcterms:W3CDTF">2020-02-10T08:31:00Z</dcterms:created>
  <dcterms:modified xsi:type="dcterms:W3CDTF">2020-02-10T10:05:00Z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0x0101002311F0AB4D861F4989F82902B990608D</vt:lpwstr>
  </property>
  <property fmtid="{D5CDD505-2E9C-101B-9397-08002B2CF9AE}" pid="3" name="TaxKeyword">
    <vt:lpwstr/>
  </property>
  <property fmtid="{D5CDD505-2E9C-101B-9397-08002B2CF9AE}" pid="4" name="Document Creator">
    <vt:lpwstr>574;#CCCM Cluster|47be7e10-0be1-480e-943d-2cf589aaedea</vt:lpwstr>
  </property>
  <property fmtid="{D5CDD505-2E9C-101B-9397-08002B2CF9AE}" pid="5" name="Thematic1">
    <vt:lpwstr>572;#Camp Coordination / Management|dc0e8f9b-91c0-4dee-8762-696ca7d77bbf;#578;#Cluster Coordination / Management|2e175c3a-041a-4fc1-9d7e-3f438fe33672</vt:lpwstr>
  </property>
  <property fmtid="{D5CDD505-2E9C-101B-9397-08002B2CF9AE}" pid="6" name="Language">
    <vt:lpwstr/>
  </property>
  <property fmtid="{D5CDD505-2E9C-101B-9397-08002B2CF9AE}" pid="7" name="Document Type 2">
    <vt:lpwstr/>
  </property>
  <property fmtid="{D5CDD505-2E9C-101B-9397-08002B2CF9AE}" pid="8" name="Document_x0020_Type_x0020_v2">
    <vt:lpwstr/>
  </property>
  <property fmtid="{D5CDD505-2E9C-101B-9397-08002B2CF9AE}" pid="9" name="Document Type v2">
    <vt:lpwstr/>
  </property>
</Properties>
</file>