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47C1D4" w14:textId="421488DE" w:rsidR="00C071DB" w:rsidRPr="006E6279" w:rsidRDefault="007B2AFA" w:rsidP="007C6197">
      <w:pPr>
        <w:autoSpaceDE w:val="0"/>
        <w:autoSpaceDN w:val="0"/>
        <w:adjustRightInd w:val="0"/>
        <w:rPr>
          <w:rFonts w:ascii="Franklin Gothic Book" w:hAnsi="Franklin Gothic Book" w:cstheme="majorHAnsi"/>
          <w:b/>
          <w:sz w:val="20"/>
          <w:szCs w:val="20"/>
        </w:rPr>
      </w:pPr>
      <w:r w:rsidRPr="007923E5">
        <w:rPr>
          <w:rFonts w:ascii="Franklin Gothic Book" w:hAnsi="Franklin Gothic Book" w:cstheme="majorHAnsi"/>
          <w:b/>
          <w:sz w:val="20"/>
          <w:szCs w:val="20"/>
        </w:rPr>
        <w:t>Camp Coordination and Camp Management</w:t>
      </w:r>
      <w:r w:rsidR="00E175C0" w:rsidRPr="007923E5">
        <w:rPr>
          <w:rFonts w:ascii="Franklin Gothic Book" w:hAnsi="Franklin Gothic Book" w:cstheme="majorHAnsi"/>
          <w:b/>
          <w:sz w:val="20"/>
          <w:szCs w:val="20"/>
        </w:rPr>
        <w:t xml:space="preserve"> (CCCM)</w:t>
      </w:r>
      <w:r w:rsidR="0046338A" w:rsidRPr="007923E5">
        <w:rPr>
          <w:rFonts w:ascii="Franklin Gothic Book" w:hAnsi="Franklin Gothic Book" w:cstheme="majorHAnsi"/>
          <w:b/>
          <w:sz w:val="20"/>
          <w:szCs w:val="20"/>
        </w:rPr>
        <w:t xml:space="preserve"> -</w:t>
      </w:r>
      <w:r w:rsidR="00C071DB" w:rsidRPr="007923E5">
        <w:rPr>
          <w:rFonts w:ascii="Franklin Gothic Book" w:hAnsi="Franklin Gothic Book" w:cstheme="majorHAnsi"/>
          <w:b/>
          <w:sz w:val="20"/>
          <w:szCs w:val="20"/>
        </w:rPr>
        <w:t xml:space="preserve"> </w:t>
      </w:r>
    </w:p>
    <w:p w14:paraId="11E3A9BA" w14:textId="5F236206" w:rsidR="009C6D28" w:rsidRPr="007923E5" w:rsidRDefault="007C6197" w:rsidP="007C6197">
      <w:pPr>
        <w:autoSpaceDE w:val="0"/>
        <w:autoSpaceDN w:val="0"/>
        <w:adjustRightInd w:val="0"/>
        <w:rPr>
          <w:rFonts w:ascii="Franklin Gothic Book" w:hAnsi="Franklin Gothic Book" w:cstheme="majorHAnsi"/>
          <w:b/>
          <w:sz w:val="20"/>
          <w:szCs w:val="20"/>
        </w:rPr>
      </w:pPr>
      <w:proofErr w:type="spellStart"/>
      <w:r w:rsidRPr="007923E5">
        <w:rPr>
          <w:rFonts w:ascii="Franklin Gothic Book" w:hAnsi="Franklin Gothic Book" w:cstheme="majorHAnsi"/>
          <w:b/>
          <w:sz w:val="20"/>
          <w:szCs w:val="20"/>
        </w:rPr>
        <w:t>Idai</w:t>
      </w:r>
      <w:proofErr w:type="spellEnd"/>
      <w:r w:rsidR="006E6279">
        <w:rPr>
          <w:rFonts w:ascii="Franklin Gothic Book" w:hAnsi="Franklin Gothic Book" w:cstheme="majorHAnsi"/>
          <w:b/>
          <w:sz w:val="20"/>
          <w:szCs w:val="20"/>
        </w:rPr>
        <w:t xml:space="preserve"> and Kenneth</w:t>
      </w:r>
      <w:r w:rsidR="001C68CE" w:rsidRPr="007923E5">
        <w:rPr>
          <w:rFonts w:ascii="Franklin Gothic Book" w:hAnsi="Franklin Gothic Book" w:cstheme="majorHAnsi"/>
          <w:b/>
          <w:sz w:val="20"/>
          <w:szCs w:val="20"/>
        </w:rPr>
        <w:t xml:space="preserve">- </w:t>
      </w:r>
      <w:r w:rsidRPr="007923E5">
        <w:rPr>
          <w:rFonts w:ascii="Franklin Gothic Book" w:hAnsi="Franklin Gothic Book" w:cstheme="majorHAnsi"/>
          <w:b/>
          <w:sz w:val="20"/>
          <w:szCs w:val="20"/>
        </w:rPr>
        <w:t xml:space="preserve">Updated </w:t>
      </w:r>
      <w:r w:rsidR="009C6D28" w:rsidRPr="007923E5">
        <w:rPr>
          <w:rFonts w:ascii="Franklin Gothic Book" w:hAnsi="Franklin Gothic Book" w:cstheme="majorHAnsi"/>
          <w:b/>
          <w:sz w:val="20"/>
          <w:szCs w:val="20"/>
        </w:rPr>
        <w:t>Strategic Approach</w:t>
      </w:r>
      <w:r w:rsidR="001C7033">
        <w:rPr>
          <w:rFonts w:ascii="Franklin Gothic Book" w:hAnsi="Franklin Gothic Book" w:cstheme="majorHAnsi"/>
          <w:b/>
          <w:sz w:val="20"/>
          <w:szCs w:val="20"/>
        </w:rPr>
        <w:t xml:space="preserve">: </w:t>
      </w:r>
      <w:r w:rsidR="00CC7AC6">
        <w:rPr>
          <w:rFonts w:ascii="Franklin Gothic Book" w:hAnsi="Franklin Gothic Book" w:cstheme="majorHAnsi"/>
          <w:b/>
          <w:sz w:val="20"/>
          <w:szCs w:val="20"/>
        </w:rPr>
        <w:t xml:space="preserve">Early Recovery </w:t>
      </w:r>
    </w:p>
    <w:p w14:paraId="63F3C8B0" w14:textId="29787F4A" w:rsidR="001C68CE" w:rsidRPr="007923E5" w:rsidRDefault="001C68CE" w:rsidP="007C6197">
      <w:pPr>
        <w:autoSpaceDE w:val="0"/>
        <w:autoSpaceDN w:val="0"/>
        <w:adjustRightInd w:val="0"/>
        <w:rPr>
          <w:rFonts w:ascii="Franklin Gothic Book" w:hAnsi="Franklin Gothic Book" w:cstheme="majorHAnsi"/>
          <w:b/>
          <w:sz w:val="20"/>
          <w:szCs w:val="20"/>
        </w:rPr>
      </w:pPr>
      <w:r w:rsidRPr="007923E5">
        <w:rPr>
          <w:rFonts w:ascii="Franklin Gothic Book" w:hAnsi="Franklin Gothic Book" w:cstheme="majorHAnsi"/>
          <w:b/>
          <w:sz w:val="20"/>
          <w:szCs w:val="20"/>
        </w:rPr>
        <w:t xml:space="preserve">July </w:t>
      </w:r>
      <w:r w:rsidR="00137E56">
        <w:rPr>
          <w:rFonts w:ascii="Franklin Gothic Book" w:hAnsi="Franklin Gothic Book" w:cstheme="majorHAnsi"/>
          <w:b/>
          <w:sz w:val="20"/>
          <w:szCs w:val="20"/>
        </w:rPr>
        <w:t>2019</w:t>
      </w:r>
      <w:r w:rsidR="00B15230" w:rsidRPr="007923E5">
        <w:rPr>
          <w:rFonts w:ascii="Franklin Gothic Book" w:hAnsi="Franklin Gothic Book" w:cstheme="majorHAnsi"/>
          <w:b/>
          <w:sz w:val="20"/>
          <w:szCs w:val="20"/>
        </w:rPr>
        <w:t xml:space="preserve">– </w:t>
      </w:r>
      <w:r w:rsidR="00256C52" w:rsidRPr="007923E5">
        <w:rPr>
          <w:rFonts w:ascii="Franklin Gothic Book" w:hAnsi="Franklin Gothic Book" w:cstheme="majorHAnsi"/>
          <w:b/>
          <w:sz w:val="20"/>
          <w:szCs w:val="20"/>
        </w:rPr>
        <w:t>May 2020</w:t>
      </w:r>
    </w:p>
    <w:p w14:paraId="65F2F186" w14:textId="77777777" w:rsidR="00953076" w:rsidRPr="007923E5" w:rsidRDefault="00953076" w:rsidP="00B7533C">
      <w:pPr>
        <w:pStyle w:val="cccmSubtitle"/>
        <w:pBdr>
          <w:bottom w:val="none" w:sz="0" w:space="0" w:color="auto"/>
        </w:pBdr>
        <w:spacing w:before="0" w:after="0" w:line="276" w:lineRule="auto"/>
        <w:jc w:val="left"/>
        <w:rPr>
          <w:rFonts w:ascii="Franklin Gothic Book" w:hAnsi="Franklin Gothic Book" w:cstheme="majorHAnsi"/>
          <w:b/>
          <w:sz w:val="20"/>
          <w:szCs w:val="20"/>
        </w:rPr>
      </w:pPr>
    </w:p>
    <w:p w14:paraId="3428A149" w14:textId="3AD9D098" w:rsidR="00291D19" w:rsidRPr="007923E5" w:rsidRDefault="008E57E7" w:rsidP="00CD1C06">
      <w:pPr>
        <w:pStyle w:val="cccmSubtitle"/>
        <w:numPr>
          <w:ilvl w:val="0"/>
          <w:numId w:val="55"/>
        </w:numPr>
        <w:pBdr>
          <w:bottom w:val="single" w:sz="4" w:space="1" w:color="auto"/>
        </w:pBdr>
        <w:spacing w:before="0" w:after="0" w:line="276" w:lineRule="auto"/>
        <w:jc w:val="left"/>
        <w:rPr>
          <w:rFonts w:ascii="Franklin Gothic Book" w:hAnsi="Franklin Gothic Book" w:cstheme="majorHAnsi"/>
          <w:b/>
          <w:sz w:val="20"/>
          <w:szCs w:val="20"/>
        </w:rPr>
      </w:pPr>
      <w:r w:rsidRPr="007923E5">
        <w:rPr>
          <w:rFonts w:ascii="Franklin Gothic Book" w:hAnsi="Franklin Gothic Book" w:cstheme="majorHAnsi"/>
          <w:b/>
          <w:sz w:val="20"/>
          <w:szCs w:val="20"/>
        </w:rPr>
        <w:t>Introduction</w:t>
      </w:r>
    </w:p>
    <w:p w14:paraId="6F7DF75A" w14:textId="77777777" w:rsidR="008E57E7" w:rsidRPr="007923E5" w:rsidRDefault="008E57E7" w:rsidP="00AB55DC">
      <w:pPr>
        <w:jc w:val="both"/>
        <w:rPr>
          <w:rFonts w:ascii="Franklin Gothic Book" w:hAnsi="Franklin Gothic Book" w:cstheme="majorHAnsi"/>
          <w:sz w:val="20"/>
          <w:szCs w:val="20"/>
        </w:rPr>
      </w:pPr>
    </w:p>
    <w:p w14:paraId="44B37505" w14:textId="6652C555" w:rsidR="009914DD" w:rsidRDefault="00BE4F73" w:rsidP="00653241">
      <w:pPr>
        <w:jc w:val="both"/>
        <w:rPr>
          <w:rFonts w:ascii="Franklin Gothic Book" w:hAnsi="Franklin Gothic Book" w:cstheme="majorHAnsi"/>
          <w:sz w:val="20"/>
          <w:szCs w:val="20"/>
        </w:rPr>
      </w:pPr>
      <w:r w:rsidRPr="007923E5">
        <w:rPr>
          <w:rFonts w:ascii="Franklin Gothic Book" w:hAnsi="Franklin Gothic Book" w:cstheme="majorHAnsi"/>
          <w:sz w:val="20"/>
          <w:szCs w:val="20"/>
        </w:rPr>
        <w:t>I</w:t>
      </w:r>
      <w:r w:rsidR="007902A3">
        <w:rPr>
          <w:rFonts w:ascii="Franklin Gothic Book" w:hAnsi="Franklin Gothic Book" w:cstheme="majorHAnsi"/>
          <w:sz w:val="20"/>
          <w:szCs w:val="20"/>
        </w:rPr>
        <w:t xml:space="preserve">mmediately following </w:t>
      </w:r>
      <w:r w:rsidR="00CB2257">
        <w:rPr>
          <w:rFonts w:ascii="Franklin Gothic Book" w:hAnsi="Franklin Gothic Book" w:cstheme="majorHAnsi"/>
          <w:sz w:val="20"/>
          <w:szCs w:val="20"/>
        </w:rPr>
        <w:t>C</w:t>
      </w:r>
      <w:r w:rsidRPr="007923E5">
        <w:rPr>
          <w:rFonts w:ascii="Franklin Gothic Book" w:hAnsi="Franklin Gothic Book" w:cstheme="majorHAnsi"/>
          <w:sz w:val="20"/>
          <w:szCs w:val="20"/>
        </w:rPr>
        <w:t>yclone</w:t>
      </w:r>
      <w:r w:rsidR="006E6279">
        <w:rPr>
          <w:rFonts w:ascii="Franklin Gothic Book" w:hAnsi="Franklin Gothic Book" w:cstheme="majorHAnsi"/>
          <w:sz w:val="20"/>
          <w:szCs w:val="20"/>
        </w:rPr>
        <w:t>s</w:t>
      </w:r>
      <w:r w:rsidR="00CB2257">
        <w:rPr>
          <w:rFonts w:ascii="Franklin Gothic Book" w:hAnsi="Franklin Gothic Book" w:cstheme="majorHAnsi"/>
          <w:sz w:val="20"/>
          <w:szCs w:val="20"/>
        </w:rPr>
        <w:t xml:space="preserve"> </w:t>
      </w:r>
      <w:proofErr w:type="spellStart"/>
      <w:r w:rsidR="00CB2257">
        <w:rPr>
          <w:rFonts w:ascii="Franklin Gothic Book" w:hAnsi="Franklin Gothic Book" w:cstheme="majorHAnsi"/>
          <w:sz w:val="20"/>
          <w:szCs w:val="20"/>
        </w:rPr>
        <w:t>Idai</w:t>
      </w:r>
      <w:proofErr w:type="spellEnd"/>
      <w:r w:rsidR="006E6279">
        <w:rPr>
          <w:rFonts w:ascii="Franklin Gothic Book" w:hAnsi="Franklin Gothic Book" w:cstheme="majorHAnsi"/>
          <w:sz w:val="20"/>
          <w:szCs w:val="20"/>
        </w:rPr>
        <w:t xml:space="preserve"> and Kenneth</w:t>
      </w:r>
      <w:r w:rsidRPr="007923E5">
        <w:rPr>
          <w:rFonts w:ascii="Franklin Gothic Book" w:hAnsi="Franklin Gothic Book" w:cstheme="majorHAnsi"/>
          <w:sz w:val="20"/>
          <w:szCs w:val="20"/>
        </w:rPr>
        <w:t xml:space="preserve">, </w:t>
      </w:r>
      <w:r w:rsidR="009F5CA6" w:rsidRPr="007923E5">
        <w:rPr>
          <w:rFonts w:ascii="Franklin Gothic Book" w:hAnsi="Franklin Gothic Book" w:cstheme="majorHAnsi"/>
          <w:sz w:val="20"/>
          <w:szCs w:val="20"/>
        </w:rPr>
        <w:t>Camp Coordination and Camp Management (</w:t>
      </w:r>
      <w:r w:rsidR="008E57E7" w:rsidRPr="007923E5">
        <w:rPr>
          <w:rFonts w:ascii="Franklin Gothic Book" w:hAnsi="Franklin Gothic Book" w:cstheme="majorHAnsi"/>
          <w:sz w:val="20"/>
          <w:szCs w:val="20"/>
        </w:rPr>
        <w:t>CCCM</w:t>
      </w:r>
      <w:r w:rsidR="009F5CA6" w:rsidRPr="007923E5">
        <w:rPr>
          <w:rFonts w:ascii="Franklin Gothic Book" w:hAnsi="Franklin Gothic Book" w:cstheme="majorHAnsi"/>
          <w:sz w:val="20"/>
          <w:szCs w:val="20"/>
        </w:rPr>
        <w:t>)</w:t>
      </w:r>
      <w:r w:rsidR="008E57E7" w:rsidRPr="007923E5">
        <w:rPr>
          <w:rFonts w:ascii="Franklin Gothic Book" w:hAnsi="Franklin Gothic Book" w:cstheme="majorHAnsi"/>
          <w:sz w:val="20"/>
          <w:szCs w:val="20"/>
        </w:rPr>
        <w:t xml:space="preserve"> actors played a crucial role in coordination, community engagement, and site improvement in emergency and transitional sites</w:t>
      </w:r>
      <w:r w:rsidR="001C7033">
        <w:rPr>
          <w:rFonts w:ascii="Franklin Gothic Book" w:hAnsi="Franklin Gothic Book" w:cstheme="majorHAnsi"/>
          <w:sz w:val="20"/>
          <w:szCs w:val="20"/>
        </w:rPr>
        <w:t xml:space="preserve"> for people displaced by the cyclones</w:t>
      </w:r>
      <w:r w:rsidR="008E57E7" w:rsidRPr="007923E5">
        <w:rPr>
          <w:rFonts w:ascii="Franklin Gothic Book" w:hAnsi="Franklin Gothic Book" w:cstheme="majorHAnsi"/>
          <w:sz w:val="20"/>
          <w:szCs w:val="20"/>
        </w:rPr>
        <w:t xml:space="preserve">. </w:t>
      </w:r>
      <w:r w:rsidR="007902A3">
        <w:rPr>
          <w:rFonts w:ascii="Franklin Gothic Book" w:hAnsi="Franklin Gothic Book" w:cstheme="majorHAnsi"/>
          <w:sz w:val="20"/>
          <w:szCs w:val="20"/>
        </w:rPr>
        <w:t>As the post-disaster situation improved</w:t>
      </w:r>
      <w:r w:rsidR="00BE0D46" w:rsidRPr="007923E5">
        <w:rPr>
          <w:rFonts w:ascii="Franklin Gothic Book" w:hAnsi="Franklin Gothic Book" w:cstheme="majorHAnsi"/>
          <w:sz w:val="20"/>
          <w:szCs w:val="20"/>
        </w:rPr>
        <w:t>,</w:t>
      </w:r>
      <w:r w:rsidR="007902A3">
        <w:rPr>
          <w:rFonts w:ascii="Franklin Gothic Book" w:hAnsi="Franklin Gothic Book" w:cstheme="majorHAnsi"/>
          <w:sz w:val="20"/>
          <w:szCs w:val="20"/>
        </w:rPr>
        <w:t xml:space="preserve"> </w:t>
      </w:r>
      <w:r w:rsidR="002E029F" w:rsidRPr="007923E5">
        <w:rPr>
          <w:rFonts w:ascii="Franklin Gothic Book" w:hAnsi="Franklin Gothic Book" w:cstheme="majorHAnsi"/>
          <w:sz w:val="20"/>
          <w:szCs w:val="20"/>
        </w:rPr>
        <w:t>displaced people</w:t>
      </w:r>
      <w:r w:rsidR="008E57E7" w:rsidRPr="007923E5">
        <w:rPr>
          <w:rFonts w:ascii="Franklin Gothic Book" w:hAnsi="Franklin Gothic Book" w:cstheme="majorHAnsi"/>
          <w:sz w:val="20"/>
          <w:szCs w:val="20"/>
        </w:rPr>
        <w:t xml:space="preserve"> returned home, relocated to new areas or re</w:t>
      </w:r>
      <w:r w:rsidR="007902A3">
        <w:rPr>
          <w:rFonts w:ascii="Franklin Gothic Book" w:hAnsi="Franklin Gothic Book" w:cstheme="majorHAnsi"/>
          <w:sz w:val="20"/>
          <w:szCs w:val="20"/>
        </w:rPr>
        <w:t xml:space="preserve">settled in government-allocated </w:t>
      </w:r>
      <w:r w:rsidR="008E57E7" w:rsidRPr="007923E5">
        <w:rPr>
          <w:rFonts w:ascii="Franklin Gothic Book" w:hAnsi="Franklin Gothic Book" w:cstheme="majorHAnsi"/>
          <w:sz w:val="20"/>
          <w:szCs w:val="20"/>
        </w:rPr>
        <w:t>permanent resettlement sites.</w:t>
      </w:r>
      <w:r w:rsidR="002E029F" w:rsidRPr="007923E5">
        <w:rPr>
          <w:rFonts w:ascii="Franklin Gothic Book" w:hAnsi="Franklin Gothic Book" w:cstheme="majorHAnsi"/>
          <w:sz w:val="20"/>
          <w:szCs w:val="20"/>
        </w:rPr>
        <w:t xml:space="preserve"> </w:t>
      </w:r>
      <w:r w:rsidR="007902A3">
        <w:rPr>
          <w:rFonts w:ascii="Franklin Gothic Book" w:hAnsi="Franklin Gothic Book" w:cstheme="majorHAnsi"/>
          <w:sz w:val="20"/>
          <w:szCs w:val="20"/>
        </w:rPr>
        <w:t>In the current post-emergency phase</w:t>
      </w:r>
      <w:r w:rsidR="002E029F" w:rsidRPr="007923E5">
        <w:rPr>
          <w:rFonts w:ascii="Franklin Gothic Book" w:hAnsi="Franklin Gothic Book" w:cstheme="majorHAnsi"/>
          <w:sz w:val="20"/>
          <w:szCs w:val="20"/>
        </w:rPr>
        <w:t>, CCCM</w:t>
      </w:r>
      <w:r w:rsidR="00B8266E">
        <w:rPr>
          <w:rFonts w:ascii="Franklin Gothic Book" w:hAnsi="Franklin Gothic Book" w:cstheme="majorHAnsi"/>
          <w:sz w:val="20"/>
          <w:szCs w:val="20"/>
        </w:rPr>
        <w:t xml:space="preserve"> Beira</w:t>
      </w:r>
      <w:r w:rsidR="002E029F" w:rsidRPr="007923E5">
        <w:rPr>
          <w:rFonts w:ascii="Franklin Gothic Book" w:hAnsi="Franklin Gothic Book" w:cstheme="majorHAnsi"/>
          <w:sz w:val="20"/>
          <w:szCs w:val="20"/>
        </w:rPr>
        <w:t xml:space="preserve"> </w:t>
      </w:r>
      <w:r w:rsidR="007902A3">
        <w:rPr>
          <w:rFonts w:ascii="Franklin Gothic Book" w:hAnsi="Franklin Gothic Book" w:cstheme="majorHAnsi"/>
          <w:sz w:val="20"/>
          <w:szCs w:val="20"/>
        </w:rPr>
        <w:t>works</w:t>
      </w:r>
      <w:r w:rsidR="008E57E7" w:rsidRPr="007923E5">
        <w:rPr>
          <w:rFonts w:ascii="Franklin Gothic Book" w:hAnsi="Franklin Gothic Book" w:cstheme="majorHAnsi"/>
          <w:sz w:val="20"/>
          <w:szCs w:val="20"/>
        </w:rPr>
        <w:t xml:space="preserve"> with communities, early recovery/development actors, and the </w:t>
      </w:r>
      <w:r w:rsidR="008E57E7" w:rsidRPr="00B8266E">
        <w:rPr>
          <w:rFonts w:ascii="Franklin Gothic Book" w:hAnsi="Franklin Gothic Book" w:cstheme="majorHAnsi"/>
          <w:sz w:val="20"/>
          <w:szCs w:val="20"/>
        </w:rPr>
        <w:t>government</w:t>
      </w:r>
      <w:r w:rsidR="002E029F" w:rsidRPr="00B8266E">
        <w:rPr>
          <w:rFonts w:ascii="Franklin Gothic Book" w:hAnsi="Franklin Gothic Book" w:cstheme="majorHAnsi"/>
          <w:sz w:val="20"/>
          <w:szCs w:val="20"/>
        </w:rPr>
        <w:t xml:space="preserve"> in </w:t>
      </w:r>
      <w:r w:rsidR="009B56B6" w:rsidRPr="00B8266E">
        <w:rPr>
          <w:rFonts w:ascii="Franklin Gothic Book" w:hAnsi="Franklin Gothic Book" w:cstheme="majorHAnsi"/>
          <w:sz w:val="20"/>
          <w:szCs w:val="20"/>
        </w:rPr>
        <w:t>4</w:t>
      </w:r>
      <w:r w:rsidR="00B8266E" w:rsidRPr="00B8266E">
        <w:rPr>
          <w:rFonts w:ascii="Franklin Gothic Book" w:hAnsi="Franklin Gothic Book" w:cstheme="majorHAnsi"/>
          <w:sz w:val="20"/>
          <w:szCs w:val="20"/>
        </w:rPr>
        <w:t>5</w:t>
      </w:r>
      <w:r w:rsidR="007902A3" w:rsidRPr="00B8266E">
        <w:rPr>
          <w:rFonts w:ascii="Franklin Gothic Book" w:hAnsi="Franklin Gothic Book" w:cstheme="majorHAnsi"/>
          <w:sz w:val="20"/>
          <w:szCs w:val="20"/>
        </w:rPr>
        <w:t xml:space="preserve"> permanent </w:t>
      </w:r>
      <w:commentRangeStart w:id="0"/>
      <w:r w:rsidR="002E029F" w:rsidRPr="00B8266E">
        <w:rPr>
          <w:rFonts w:ascii="Franklin Gothic Book" w:hAnsi="Franklin Gothic Book" w:cstheme="majorHAnsi"/>
          <w:sz w:val="20"/>
          <w:szCs w:val="20"/>
        </w:rPr>
        <w:t xml:space="preserve">resettlement </w:t>
      </w:r>
      <w:r w:rsidR="007902A3" w:rsidRPr="00B8266E">
        <w:rPr>
          <w:rFonts w:ascii="Franklin Gothic Book" w:hAnsi="Franklin Gothic Book" w:cstheme="majorHAnsi"/>
          <w:sz w:val="20"/>
          <w:szCs w:val="20"/>
          <w:highlight w:val="yellow"/>
        </w:rPr>
        <w:t>sites</w:t>
      </w:r>
      <w:commentRangeEnd w:id="0"/>
      <w:r w:rsidR="008674CC">
        <w:rPr>
          <w:rStyle w:val="CommentReference"/>
        </w:rPr>
        <w:commentReference w:id="0"/>
      </w:r>
      <w:r w:rsidR="00B8266E">
        <w:rPr>
          <w:rFonts w:ascii="Franklin Gothic Book" w:hAnsi="Franklin Gothic Book" w:cstheme="majorHAnsi"/>
          <w:sz w:val="20"/>
          <w:szCs w:val="20"/>
        </w:rPr>
        <w:t xml:space="preserve"> across </w:t>
      </w:r>
      <w:proofErr w:type="spellStart"/>
      <w:r w:rsidR="00B8266E">
        <w:rPr>
          <w:rFonts w:ascii="Franklin Gothic Book" w:hAnsi="Franklin Gothic Book" w:cstheme="majorHAnsi"/>
          <w:sz w:val="20"/>
          <w:szCs w:val="20"/>
        </w:rPr>
        <w:t>Manica</w:t>
      </w:r>
      <w:proofErr w:type="spellEnd"/>
      <w:r w:rsidR="00B8266E">
        <w:rPr>
          <w:rFonts w:ascii="Franklin Gothic Book" w:hAnsi="Franklin Gothic Book" w:cstheme="majorHAnsi"/>
          <w:sz w:val="20"/>
          <w:szCs w:val="20"/>
        </w:rPr>
        <w:t xml:space="preserve"> Province (28 sites) and </w:t>
      </w:r>
      <w:proofErr w:type="spellStart"/>
      <w:r w:rsidR="00B8266E">
        <w:rPr>
          <w:rFonts w:ascii="Franklin Gothic Book" w:hAnsi="Franklin Gothic Book" w:cstheme="majorHAnsi"/>
          <w:sz w:val="20"/>
          <w:szCs w:val="20"/>
        </w:rPr>
        <w:t>Sofala</w:t>
      </w:r>
      <w:proofErr w:type="spellEnd"/>
      <w:r w:rsidR="00B8266E">
        <w:rPr>
          <w:rFonts w:ascii="Franklin Gothic Book" w:hAnsi="Franklin Gothic Book" w:cstheme="majorHAnsi"/>
          <w:sz w:val="20"/>
          <w:szCs w:val="20"/>
        </w:rPr>
        <w:t xml:space="preserve"> Province (17 sites). In the Kenneth response, CCCM Pemba works in </w:t>
      </w:r>
      <w:r w:rsidR="00FD418C">
        <w:rPr>
          <w:rFonts w:ascii="Franklin Gothic Book" w:hAnsi="Franklin Gothic Book" w:cstheme="majorHAnsi"/>
          <w:sz w:val="20"/>
          <w:szCs w:val="20"/>
        </w:rPr>
        <w:t>thre</w:t>
      </w:r>
      <w:commentRangeStart w:id="1"/>
      <w:r w:rsidR="00B8266E">
        <w:rPr>
          <w:rFonts w:ascii="Franklin Gothic Book" w:hAnsi="Franklin Gothic Book" w:cstheme="majorHAnsi"/>
          <w:sz w:val="20"/>
          <w:szCs w:val="20"/>
        </w:rPr>
        <w:t>e</w:t>
      </w:r>
      <w:commentRangeEnd w:id="1"/>
      <w:r w:rsidR="00B8266E">
        <w:rPr>
          <w:rStyle w:val="CommentReference"/>
        </w:rPr>
        <w:commentReference w:id="1"/>
      </w:r>
      <w:r w:rsidR="00B8266E">
        <w:rPr>
          <w:rFonts w:ascii="Franklin Gothic Book" w:hAnsi="Franklin Gothic Book" w:cstheme="majorHAnsi"/>
          <w:sz w:val="20"/>
          <w:szCs w:val="20"/>
        </w:rPr>
        <w:t xml:space="preserve"> sites. </w:t>
      </w:r>
    </w:p>
    <w:p w14:paraId="7C247C78" w14:textId="77777777" w:rsidR="009B56B6" w:rsidRDefault="009B56B6" w:rsidP="00653241">
      <w:pPr>
        <w:jc w:val="both"/>
        <w:rPr>
          <w:rFonts w:ascii="Franklin Gothic Book" w:hAnsi="Franklin Gothic Book" w:cstheme="majorHAnsi"/>
          <w:sz w:val="20"/>
          <w:szCs w:val="20"/>
        </w:rPr>
      </w:pPr>
    </w:p>
    <w:p w14:paraId="4C7E7FAB" w14:textId="77777777" w:rsidR="00B8266E" w:rsidRDefault="00AB55DC" w:rsidP="00B8266E">
      <w:pPr>
        <w:jc w:val="both"/>
        <w:rPr>
          <w:rFonts w:ascii="Franklin Gothic Book" w:hAnsi="Franklin Gothic Book" w:cstheme="majorHAnsi"/>
          <w:sz w:val="20"/>
          <w:szCs w:val="20"/>
        </w:rPr>
      </w:pPr>
      <w:r w:rsidRPr="00B8266E">
        <w:rPr>
          <w:rFonts w:ascii="Franklin Gothic Book" w:hAnsi="Franklin Gothic Book" w:cstheme="majorHAnsi"/>
          <w:sz w:val="20"/>
          <w:szCs w:val="20"/>
        </w:rPr>
        <w:t xml:space="preserve">This strategy document outlines CCCM actors’ strategic objectives for the </w:t>
      </w:r>
      <w:proofErr w:type="spellStart"/>
      <w:r w:rsidRPr="00B8266E">
        <w:rPr>
          <w:rFonts w:ascii="Franklin Gothic Book" w:hAnsi="Franklin Gothic Book" w:cstheme="majorHAnsi"/>
          <w:sz w:val="20"/>
          <w:szCs w:val="20"/>
        </w:rPr>
        <w:t>Idai</w:t>
      </w:r>
      <w:proofErr w:type="spellEnd"/>
      <w:ins w:id="2" w:author="COSSA Virgilio" w:date="2019-07-30T10:36:00Z">
        <w:r w:rsidR="006E6279" w:rsidRPr="00B8266E">
          <w:rPr>
            <w:rFonts w:ascii="Franklin Gothic Book" w:hAnsi="Franklin Gothic Book" w:cstheme="majorHAnsi"/>
            <w:sz w:val="20"/>
            <w:szCs w:val="20"/>
          </w:rPr>
          <w:t xml:space="preserve"> and Kenneth</w:t>
        </w:r>
      </w:ins>
      <w:r w:rsidRPr="00B8266E">
        <w:rPr>
          <w:rFonts w:ascii="Franklin Gothic Book" w:hAnsi="Franklin Gothic Book" w:cstheme="majorHAnsi"/>
          <w:sz w:val="20"/>
          <w:szCs w:val="20"/>
        </w:rPr>
        <w:t xml:space="preserve"> response</w:t>
      </w:r>
      <w:r w:rsidR="009914DD" w:rsidRPr="00B8266E">
        <w:rPr>
          <w:rFonts w:ascii="Franklin Gothic Book" w:hAnsi="Franklin Gothic Book" w:cstheme="majorHAnsi"/>
          <w:sz w:val="20"/>
          <w:szCs w:val="20"/>
        </w:rPr>
        <w:t>s</w:t>
      </w:r>
      <w:r w:rsidRPr="00B8266E">
        <w:rPr>
          <w:rFonts w:ascii="Franklin Gothic Book" w:hAnsi="Franklin Gothic Book" w:cstheme="majorHAnsi"/>
          <w:sz w:val="20"/>
          <w:szCs w:val="20"/>
        </w:rPr>
        <w:t xml:space="preserve">, covering the transition from emergency to early recovery for the period of July 2019 through May </w:t>
      </w:r>
      <w:commentRangeStart w:id="3"/>
      <w:r w:rsidRPr="00B8266E">
        <w:rPr>
          <w:rFonts w:ascii="Franklin Gothic Book" w:hAnsi="Franklin Gothic Book" w:cstheme="majorHAnsi"/>
          <w:sz w:val="20"/>
          <w:szCs w:val="20"/>
        </w:rPr>
        <w:t>2020</w:t>
      </w:r>
      <w:commentRangeEnd w:id="3"/>
      <w:r w:rsidR="005E519A">
        <w:rPr>
          <w:rStyle w:val="CommentReference"/>
        </w:rPr>
        <w:commentReference w:id="3"/>
      </w:r>
      <w:ins w:id="4" w:author="Rafaelle Robelin" w:date="2019-08-20T17:51:00Z">
        <w:r w:rsidR="008674CC" w:rsidRPr="00B8266E">
          <w:rPr>
            <w:rFonts w:ascii="Franklin Gothic Book" w:hAnsi="Franklin Gothic Book" w:cstheme="majorHAnsi"/>
            <w:sz w:val="20"/>
            <w:szCs w:val="20"/>
          </w:rPr>
          <w:t>,</w:t>
        </w:r>
        <w:commentRangeStart w:id="5"/>
        <w:commentRangeStart w:id="6"/>
        <w:r w:rsidR="008674CC" w:rsidRPr="00B8266E">
          <w:rPr>
            <w:rFonts w:ascii="Franklin Gothic Book" w:hAnsi="Franklin Gothic Book" w:cstheme="majorHAnsi"/>
            <w:sz w:val="20"/>
            <w:szCs w:val="20"/>
          </w:rPr>
          <w:t xml:space="preserve"> in line with the Humanitarian Response Plan</w:t>
        </w:r>
      </w:ins>
      <w:ins w:id="7" w:author="Rafaelle Robelin" w:date="2019-08-20T17:52:00Z">
        <w:r w:rsidR="008674CC" w:rsidRPr="00B8266E">
          <w:rPr>
            <w:rFonts w:ascii="Franklin Gothic Book" w:hAnsi="Franklin Gothic Book" w:cstheme="majorHAnsi"/>
            <w:sz w:val="20"/>
            <w:szCs w:val="20"/>
          </w:rPr>
          <w:t xml:space="preserve"> (HRP)</w:t>
        </w:r>
      </w:ins>
      <w:ins w:id="8" w:author="Rafaelle Robelin" w:date="2019-08-20T17:51:00Z">
        <w:r w:rsidR="008674CC" w:rsidRPr="00B8266E">
          <w:rPr>
            <w:rFonts w:ascii="Franklin Gothic Book" w:hAnsi="Franklin Gothic Book" w:cstheme="majorHAnsi"/>
            <w:sz w:val="20"/>
            <w:szCs w:val="20"/>
          </w:rPr>
          <w:t xml:space="preserve"> for Mo</w:t>
        </w:r>
      </w:ins>
      <w:ins w:id="9" w:author="Rafaelle Robelin" w:date="2019-08-20T17:52:00Z">
        <w:r w:rsidR="008674CC" w:rsidRPr="00B8266E">
          <w:rPr>
            <w:rFonts w:ascii="Franklin Gothic Book" w:hAnsi="Franklin Gothic Book" w:cstheme="majorHAnsi"/>
            <w:sz w:val="20"/>
            <w:szCs w:val="20"/>
          </w:rPr>
          <w:t>zambique.</w:t>
        </w:r>
      </w:ins>
      <w:del w:id="10" w:author="Rafaelle Robelin" w:date="2019-08-20T17:51:00Z">
        <w:r w:rsidR="009B56B6" w:rsidRPr="00B8266E" w:rsidDel="008674CC">
          <w:rPr>
            <w:rFonts w:ascii="Franklin Gothic Book" w:hAnsi="Franklin Gothic Book" w:cstheme="majorHAnsi"/>
            <w:sz w:val="20"/>
            <w:szCs w:val="20"/>
          </w:rPr>
          <w:delText>.</w:delText>
        </w:r>
      </w:del>
      <w:commentRangeEnd w:id="5"/>
      <w:r w:rsidR="00CC7AC6">
        <w:rPr>
          <w:rStyle w:val="CommentReference"/>
        </w:rPr>
        <w:commentReference w:id="5"/>
      </w:r>
      <w:commentRangeEnd w:id="6"/>
      <w:r w:rsidR="00BB5631">
        <w:rPr>
          <w:rStyle w:val="CommentReference"/>
        </w:rPr>
        <w:commentReference w:id="6"/>
      </w:r>
      <w:r w:rsidR="009914DD" w:rsidRPr="00B8266E">
        <w:rPr>
          <w:rFonts w:ascii="Franklin Gothic Book" w:hAnsi="Franklin Gothic Book" w:cstheme="majorHAnsi"/>
          <w:sz w:val="20"/>
          <w:szCs w:val="20"/>
        </w:rPr>
        <w:t xml:space="preserve"> </w:t>
      </w:r>
      <w:r w:rsidR="00B8266E" w:rsidRPr="00B8266E">
        <w:rPr>
          <w:rFonts w:ascii="Franklin Gothic Book" w:hAnsi="Franklin Gothic Book" w:cstheme="majorHAnsi"/>
          <w:sz w:val="20"/>
          <w:szCs w:val="20"/>
        </w:rPr>
        <w:t xml:space="preserve">This strategy outlines priority actions for CCCM actors including: </w:t>
      </w:r>
    </w:p>
    <w:p w14:paraId="62B4EDD8" w14:textId="23CE62DC" w:rsidR="00B8266E" w:rsidRPr="00B8266E" w:rsidRDefault="00B8266E" w:rsidP="00B8266E">
      <w:pPr>
        <w:pStyle w:val="ListParagraph"/>
        <w:numPr>
          <w:ilvl w:val="0"/>
          <w:numId w:val="60"/>
        </w:numPr>
        <w:jc w:val="both"/>
        <w:rPr>
          <w:rFonts w:ascii="Franklin Gothic Book" w:hAnsi="Franklin Gothic Book" w:cstheme="majorHAnsi"/>
          <w:bCs/>
          <w:color w:val="000000"/>
          <w:sz w:val="20"/>
          <w:szCs w:val="20"/>
        </w:rPr>
      </w:pPr>
      <w:r w:rsidRPr="00B8266E">
        <w:rPr>
          <w:rFonts w:ascii="Franklin Gothic Book" w:hAnsi="Franklin Gothic Book" w:cstheme="majorHAnsi"/>
          <w:bCs/>
          <w:color w:val="000000"/>
          <w:sz w:val="20"/>
          <w:szCs w:val="20"/>
        </w:rPr>
        <w:t>Ensuring equal access to quality assistance for people living in resettlement neighborhoods through advocacy, information sharing, and coordination.</w:t>
      </w:r>
    </w:p>
    <w:p w14:paraId="067611EA" w14:textId="028546FD" w:rsidR="00B8266E" w:rsidRPr="00B8266E" w:rsidRDefault="00B8266E" w:rsidP="00B8266E">
      <w:pPr>
        <w:pStyle w:val="ListParagraph"/>
        <w:numPr>
          <w:ilvl w:val="0"/>
          <w:numId w:val="60"/>
        </w:numPr>
        <w:jc w:val="both"/>
        <w:rPr>
          <w:rFonts w:ascii="Franklin Gothic Book" w:hAnsi="Franklin Gothic Book" w:cstheme="majorHAnsi"/>
          <w:bCs/>
          <w:color w:val="000000"/>
          <w:sz w:val="20"/>
          <w:szCs w:val="20"/>
        </w:rPr>
      </w:pPr>
      <w:r w:rsidRPr="00B8266E">
        <w:rPr>
          <w:rFonts w:ascii="Franklin Gothic Book" w:hAnsi="Franklin Gothic Book" w:cstheme="majorHAnsi"/>
          <w:bCs/>
          <w:color w:val="000000"/>
          <w:sz w:val="20"/>
          <w:szCs w:val="20"/>
        </w:rPr>
        <w:t>Ensuring local ownership of site management and enhance resilience through effective community participation and engagement through communication with communities and support to site committees.</w:t>
      </w:r>
    </w:p>
    <w:p w14:paraId="6E23A119" w14:textId="326603A6" w:rsidR="00B8266E" w:rsidRDefault="0095655B" w:rsidP="00B8266E">
      <w:pPr>
        <w:pStyle w:val="ListParagraph"/>
        <w:numPr>
          <w:ilvl w:val="0"/>
          <w:numId w:val="60"/>
        </w:numPr>
        <w:jc w:val="both"/>
        <w:rPr>
          <w:rFonts w:ascii="Franklin Gothic Book" w:hAnsi="Franklin Gothic Book" w:cstheme="majorHAnsi"/>
          <w:bCs/>
          <w:color w:val="000000"/>
          <w:sz w:val="20"/>
          <w:szCs w:val="20"/>
        </w:rPr>
      </w:pPr>
      <w:r w:rsidRPr="0095655B">
        <w:rPr>
          <w:rFonts w:ascii="Franklin Gothic Book" w:hAnsi="Franklin Gothic Book" w:cstheme="majorHAnsi"/>
          <w:bCs/>
          <w:color w:val="000000"/>
          <w:sz w:val="20"/>
          <w:szCs w:val="20"/>
        </w:rPr>
        <w:t xml:space="preserve">Collaborating with government actors to improve resettlement neighborhood conditions for displacement affected populations through site improvements, site planning, capacity building, and disaster risk reduction. </w:t>
      </w:r>
    </w:p>
    <w:p w14:paraId="0EA6B80C" w14:textId="10D12210" w:rsidR="0095655B" w:rsidRPr="0095655B" w:rsidRDefault="0095655B" w:rsidP="00B8266E">
      <w:pPr>
        <w:pStyle w:val="ListParagraph"/>
        <w:numPr>
          <w:ilvl w:val="0"/>
          <w:numId w:val="60"/>
        </w:numPr>
        <w:jc w:val="both"/>
        <w:rPr>
          <w:rFonts w:ascii="Franklin Gothic Book" w:hAnsi="Franklin Gothic Book" w:cstheme="majorHAnsi"/>
          <w:bCs/>
          <w:color w:val="000000"/>
          <w:sz w:val="20"/>
          <w:szCs w:val="20"/>
        </w:rPr>
      </w:pPr>
      <w:r>
        <w:rPr>
          <w:rFonts w:ascii="Franklin Gothic Book" w:hAnsi="Franklin Gothic Book" w:cstheme="majorHAnsi"/>
          <w:bCs/>
          <w:color w:val="000000"/>
          <w:sz w:val="20"/>
          <w:szCs w:val="20"/>
        </w:rPr>
        <w:t xml:space="preserve">Handing over resettlement site management to communities and the government through meeting necessary and desirable indicators. </w:t>
      </w:r>
    </w:p>
    <w:p w14:paraId="724001F1" w14:textId="7361A10C" w:rsidR="008E57E7" w:rsidRPr="007923E5" w:rsidRDefault="009914DD" w:rsidP="00653241">
      <w:pPr>
        <w:jc w:val="both"/>
        <w:rPr>
          <w:rFonts w:ascii="Franklin Gothic Book" w:hAnsi="Franklin Gothic Book" w:cstheme="majorHAnsi"/>
          <w:sz w:val="20"/>
          <w:szCs w:val="20"/>
        </w:rPr>
      </w:pPr>
      <w:r w:rsidRPr="0095655B">
        <w:rPr>
          <w:rFonts w:ascii="Franklin Gothic Book" w:hAnsi="Franklin Gothic Book" w:cstheme="majorHAnsi"/>
          <w:sz w:val="20"/>
          <w:szCs w:val="20"/>
        </w:rPr>
        <w:t xml:space="preserve">The emergency strategy (Annex 1) covered </w:t>
      </w:r>
      <w:r w:rsidR="0095655B" w:rsidRPr="0095655B">
        <w:rPr>
          <w:rFonts w:ascii="Franklin Gothic Book" w:hAnsi="Franklin Gothic Book" w:cstheme="majorHAnsi"/>
          <w:sz w:val="20"/>
          <w:szCs w:val="20"/>
        </w:rPr>
        <w:t>CCCM</w:t>
      </w:r>
      <w:r w:rsidR="0095655B">
        <w:rPr>
          <w:rFonts w:ascii="Franklin Gothic Book" w:hAnsi="Franklin Gothic Book" w:cstheme="majorHAnsi"/>
          <w:sz w:val="20"/>
          <w:szCs w:val="20"/>
        </w:rPr>
        <w:t xml:space="preserve"> activities in accommodation centers, support prior to relocation (site planning technical support, communication with displaced households, advocacy on dignified processes), and initial support in the new resettlement neighborhoods. </w:t>
      </w:r>
      <w:r w:rsidR="00002272">
        <w:rPr>
          <w:rFonts w:ascii="Franklin Gothic Book" w:hAnsi="Franklin Gothic Book" w:cstheme="majorHAnsi"/>
          <w:sz w:val="20"/>
          <w:szCs w:val="20"/>
        </w:rPr>
        <w:t xml:space="preserve">This strategy covers the transition to early recovery and the handover to government and early recovery actors. </w:t>
      </w:r>
    </w:p>
    <w:p w14:paraId="730AEEAC" w14:textId="77777777" w:rsidR="008E57E7" w:rsidRPr="007923E5" w:rsidRDefault="008E57E7" w:rsidP="008E57E7">
      <w:pPr>
        <w:pStyle w:val="cccmSubtitle"/>
        <w:pBdr>
          <w:bottom w:val="single" w:sz="4" w:space="1" w:color="auto"/>
        </w:pBdr>
        <w:spacing w:before="0" w:after="0" w:line="276" w:lineRule="auto"/>
        <w:ind w:left="360"/>
        <w:jc w:val="left"/>
        <w:rPr>
          <w:rFonts w:ascii="Franklin Gothic Book" w:hAnsi="Franklin Gothic Book" w:cstheme="majorHAnsi"/>
          <w:b/>
          <w:sz w:val="20"/>
          <w:szCs w:val="20"/>
        </w:rPr>
      </w:pPr>
    </w:p>
    <w:p w14:paraId="51242777" w14:textId="4E872E4E" w:rsidR="008E57E7" w:rsidRPr="007923E5" w:rsidRDefault="008E57E7" w:rsidP="00CD1C06">
      <w:pPr>
        <w:pStyle w:val="cccmSubtitle"/>
        <w:numPr>
          <w:ilvl w:val="0"/>
          <w:numId w:val="55"/>
        </w:numPr>
        <w:pBdr>
          <w:bottom w:val="single" w:sz="4" w:space="1" w:color="auto"/>
        </w:pBdr>
        <w:spacing w:before="0" w:after="0" w:line="276" w:lineRule="auto"/>
        <w:jc w:val="left"/>
        <w:rPr>
          <w:rFonts w:ascii="Franklin Gothic Book" w:hAnsi="Franklin Gothic Book" w:cstheme="majorHAnsi"/>
          <w:b/>
          <w:sz w:val="20"/>
          <w:szCs w:val="20"/>
        </w:rPr>
      </w:pPr>
      <w:r w:rsidRPr="007923E5">
        <w:rPr>
          <w:rFonts w:ascii="Franklin Gothic Book" w:hAnsi="Franklin Gothic Book" w:cstheme="majorHAnsi"/>
          <w:b/>
          <w:sz w:val="20"/>
          <w:szCs w:val="20"/>
        </w:rPr>
        <w:t xml:space="preserve">Context and Background </w:t>
      </w:r>
    </w:p>
    <w:p w14:paraId="0365B68C" w14:textId="77777777" w:rsidR="00EB34A1" w:rsidRPr="007923E5" w:rsidRDefault="00EB34A1" w:rsidP="00247BA9">
      <w:pPr>
        <w:jc w:val="both"/>
        <w:rPr>
          <w:rFonts w:ascii="Franklin Gothic Book" w:hAnsi="Franklin Gothic Book" w:cstheme="majorHAnsi"/>
          <w:sz w:val="20"/>
          <w:szCs w:val="20"/>
        </w:rPr>
      </w:pPr>
    </w:p>
    <w:p w14:paraId="2E0BBD1F" w14:textId="4797049F" w:rsidR="00F537FD" w:rsidRDefault="00C3307A" w:rsidP="00F537FD">
      <w:pPr>
        <w:jc w:val="both"/>
        <w:rPr>
          <w:rFonts w:ascii="Franklin Gothic Book" w:hAnsi="Franklin Gothic Book" w:cstheme="majorHAnsi"/>
          <w:sz w:val="20"/>
          <w:szCs w:val="20"/>
        </w:rPr>
      </w:pPr>
      <w:r w:rsidRPr="007923E5">
        <w:rPr>
          <w:rFonts w:ascii="Franklin Gothic Book" w:hAnsi="Franklin Gothic Book" w:cstheme="majorHAnsi"/>
          <w:sz w:val="20"/>
          <w:szCs w:val="20"/>
        </w:rPr>
        <w:t xml:space="preserve">On 14 March 2019 Cyclone </w:t>
      </w:r>
      <w:proofErr w:type="spellStart"/>
      <w:r w:rsidRPr="007923E5">
        <w:rPr>
          <w:rFonts w:ascii="Franklin Gothic Book" w:hAnsi="Franklin Gothic Book" w:cstheme="majorHAnsi"/>
          <w:sz w:val="20"/>
          <w:szCs w:val="20"/>
        </w:rPr>
        <w:t>Idai</w:t>
      </w:r>
      <w:proofErr w:type="spellEnd"/>
      <w:r w:rsidRPr="007923E5">
        <w:rPr>
          <w:rFonts w:ascii="Franklin Gothic Book" w:hAnsi="Franklin Gothic Book" w:cstheme="majorHAnsi"/>
          <w:sz w:val="20"/>
          <w:szCs w:val="20"/>
        </w:rPr>
        <w:t xml:space="preserve">, a category-4 storm </w:t>
      </w:r>
      <w:r w:rsidR="0033414A" w:rsidRPr="007923E5">
        <w:rPr>
          <w:rFonts w:ascii="Franklin Gothic Book" w:hAnsi="Franklin Gothic Book" w:cstheme="majorHAnsi"/>
          <w:sz w:val="20"/>
          <w:szCs w:val="20"/>
        </w:rPr>
        <w:t>brought</w:t>
      </w:r>
      <w:r w:rsidRPr="007923E5">
        <w:rPr>
          <w:rFonts w:ascii="Franklin Gothic Book" w:hAnsi="Franklin Gothic Book" w:cstheme="majorHAnsi"/>
          <w:sz w:val="20"/>
          <w:szCs w:val="20"/>
        </w:rPr>
        <w:t xml:space="preserve"> extreme wind, torrential rains, and </w:t>
      </w:r>
      <w:r w:rsidR="0033414A" w:rsidRPr="007923E5">
        <w:rPr>
          <w:rFonts w:ascii="Franklin Gothic Book" w:hAnsi="Franklin Gothic Book" w:cstheme="majorHAnsi"/>
          <w:sz w:val="20"/>
          <w:szCs w:val="20"/>
        </w:rPr>
        <w:t>flash floods to</w:t>
      </w:r>
      <w:r w:rsidRPr="007923E5">
        <w:rPr>
          <w:rFonts w:ascii="Franklin Gothic Book" w:hAnsi="Franklin Gothic Book" w:cstheme="majorHAnsi"/>
          <w:sz w:val="20"/>
          <w:szCs w:val="20"/>
        </w:rPr>
        <w:t xml:space="preserve"> </w:t>
      </w:r>
      <w:proofErr w:type="spellStart"/>
      <w:r w:rsidRPr="007923E5">
        <w:rPr>
          <w:rFonts w:ascii="Franklin Gothic Book" w:hAnsi="Franklin Gothic Book" w:cstheme="majorHAnsi"/>
          <w:sz w:val="20"/>
          <w:szCs w:val="20"/>
        </w:rPr>
        <w:t>Sofala</w:t>
      </w:r>
      <w:proofErr w:type="spellEnd"/>
      <w:r w:rsidRPr="007923E5">
        <w:rPr>
          <w:rFonts w:ascii="Franklin Gothic Book" w:hAnsi="Franklin Gothic Book" w:cstheme="majorHAnsi"/>
          <w:sz w:val="20"/>
          <w:szCs w:val="20"/>
        </w:rPr>
        <w:t xml:space="preserve">, </w:t>
      </w:r>
      <w:proofErr w:type="spellStart"/>
      <w:r w:rsidRPr="007923E5">
        <w:rPr>
          <w:rFonts w:ascii="Franklin Gothic Book" w:hAnsi="Franklin Gothic Book" w:cstheme="majorHAnsi"/>
          <w:sz w:val="20"/>
          <w:szCs w:val="20"/>
        </w:rPr>
        <w:t>Tete</w:t>
      </w:r>
      <w:proofErr w:type="spellEnd"/>
      <w:r w:rsidRPr="007923E5">
        <w:rPr>
          <w:rFonts w:ascii="Franklin Gothic Book" w:hAnsi="Franklin Gothic Book" w:cstheme="majorHAnsi"/>
          <w:sz w:val="20"/>
          <w:szCs w:val="20"/>
        </w:rPr>
        <w:t xml:space="preserve">, </w:t>
      </w:r>
      <w:proofErr w:type="spellStart"/>
      <w:r w:rsidRPr="007923E5">
        <w:rPr>
          <w:rFonts w:ascii="Franklin Gothic Book" w:hAnsi="Franklin Gothic Book" w:cstheme="majorHAnsi"/>
          <w:sz w:val="20"/>
          <w:szCs w:val="20"/>
        </w:rPr>
        <w:t>Zambezia</w:t>
      </w:r>
      <w:proofErr w:type="spellEnd"/>
      <w:r w:rsidRPr="007923E5">
        <w:rPr>
          <w:rFonts w:ascii="Franklin Gothic Book" w:hAnsi="Franklin Gothic Book" w:cstheme="majorHAnsi"/>
          <w:sz w:val="20"/>
          <w:szCs w:val="20"/>
        </w:rPr>
        <w:t xml:space="preserve">, and </w:t>
      </w:r>
      <w:proofErr w:type="spellStart"/>
      <w:r w:rsidRPr="007923E5">
        <w:rPr>
          <w:rFonts w:ascii="Franklin Gothic Book" w:hAnsi="Franklin Gothic Book" w:cstheme="majorHAnsi"/>
          <w:sz w:val="20"/>
          <w:szCs w:val="20"/>
        </w:rPr>
        <w:t>Manica</w:t>
      </w:r>
      <w:proofErr w:type="spellEnd"/>
      <w:r w:rsidRPr="007923E5">
        <w:rPr>
          <w:rFonts w:ascii="Franklin Gothic Book" w:hAnsi="Franklin Gothic Book" w:cstheme="majorHAnsi"/>
          <w:sz w:val="20"/>
          <w:szCs w:val="20"/>
        </w:rPr>
        <w:t xml:space="preserve"> Provinces</w:t>
      </w:r>
      <w:r w:rsidR="009914DD">
        <w:rPr>
          <w:rFonts w:ascii="Franklin Gothic Book" w:hAnsi="Franklin Gothic Book" w:cstheme="majorHAnsi"/>
          <w:sz w:val="20"/>
          <w:szCs w:val="20"/>
        </w:rPr>
        <w:t xml:space="preserve"> in central Mozambique</w:t>
      </w:r>
      <w:r w:rsidRPr="007923E5">
        <w:rPr>
          <w:rFonts w:ascii="Franklin Gothic Book" w:hAnsi="Franklin Gothic Book" w:cstheme="majorHAnsi"/>
          <w:sz w:val="20"/>
          <w:szCs w:val="20"/>
        </w:rPr>
        <w:t xml:space="preserve">. The storm </w:t>
      </w:r>
      <w:r w:rsidR="0033414A" w:rsidRPr="007923E5">
        <w:rPr>
          <w:rFonts w:ascii="Franklin Gothic Book" w:hAnsi="Franklin Gothic Book" w:cstheme="majorHAnsi"/>
          <w:sz w:val="20"/>
          <w:szCs w:val="20"/>
        </w:rPr>
        <w:t>caused</w:t>
      </w:r>
      <w:r w:rsidRPr="007923E5">
        <w:rPr>
          <w:rFonts w:ascii="Franklin Gothic Book" w:hAnsi="Franklin Gothic Book" w:cstheme="majorHAnsi"/>
          <w:sz w:val="20"/>
          <w:szCs w:val="20"/>
        </w:rPr>
        <w:t xml:space="preserve"> at least </w:t>
      </w:r>
      <w:r w:rsidR="005E519A">
        <w:rPr>
          <w:rFonts w:ascii="Franklin Gothic Book" w:hAnsi="Franklin Gothic Book" w:cstheme="majorHAnsi"/>
          <w:sz w:val="20"/>
          <w:szCs w:val="20"/>
        </w:rPr>
        <w:t>603</w:t>
      </w:r>
      <w:r w:rsidR="005E519A" w:rsidRPr="007923E5">
        <w:rPr>
          <w:rFonts w:ascii="Franklin Gothic Book" w:hAnsi="Franklin Gothic Book" w:cstheme="majorHAnsi"/>
          <w:sz w:val="20"/>
          <w:szCs w:val="20"/>
        </w:rPr>
        <w:t xml:space="preserve"> </w:t>
      </w:r>
      <w:r w:rsidRPr="007923E5">
        <w:rPr>
          <w:rFonts w:ascii="Franklin Gothic Book" w:hAnsi="Franklin Gothic Book" w:cstheme="majorHAnsi"/>
          <w:sz w:val="20"/>
          <w:szCs w:val="20"/>
        </w:rPr>
        <w:t>deaths</w:t>
      </w:r>
      <w:r w:rsidR="00CC3CA2" w:rsidRPr="007923E5">
        <w:rPr>
          <w:rFonts w:ascii="Franklin Gothic Book" w:hAnsi="Franklin Gothic Book" w:cstheme="majorHAnsi"/>
          <w:sz w:val="20"/>
          <w:szCs w:val="20"/>
        </w:rPr>
        <w:t xml:space="preserve"> </w:t>
      </w:r>
      <w:r w:rsidRPr="007923E5">
        <w:rPr>
          <w:rFonts w:ascii="Franklin Gothic Book" w:hAnsi="Franklin Gothic Book" w:cstheme="majorHAnsi"/>
          <w:sz w:val="20"/>
          <w:szCs w:val="20"/>
        </w:rPr>
        <w:t>and destroyed at least 56,000 homes.</w:t>
      </w:r>
      <w:r w:rsidRPr="007923E5">
        <w:rPr>
          <w:rStyle w:val="FootnoteReference"/>
          <w:rFonts w:ascii="Franklin Gothic Book" w:hAnsi="Franklin Gothic Book" w:cstheme="majorHAnsi"/>
          <w:sz w:val="20"/>
          <w:szCs w:val="20"/>
        </w:rPr>
        <w:footnoteReference w:id="2"/>
      </w:r>
      <w:r w:rsidR="0033414A" w:rsidRPr="007923E5">
        <w:rPr>
          <w:rFonts w:ascii="Franklin Gothic Book" w:hAnsi="Franklin Gothic Book" w:cstheme="majorHAnsi"/>
          <w:sz w:val="20"/>
          <w:szCs w:val="20"/>
        </w:rPr>
        <w:t xml:space="preserve"> In the days following the cyclone</w:t>
      </w:r>
      <w:r w:rsidR="00CC3CA2" w:rsidRPr="007923E5">
        <w:rPr>
          <w:rFonts w:ascii="Franklin Gothic Book" w:hAnsi="Franklin Gothic Book" w:cstheme="majorHAnsi"/>
          <w:sz w:val="20"/>
          <w:szCs w:val="20"/>
        </w:rPr>
        <w:t>,</w:t>
      </w:r>
      <w:r w:rsidR="005A35F0">
        <w:rPr>
          <w:rFonts w:ascii="Franklin Gothic Book" w:hAnsi="Franklin Gothic Book" w:cstheme="majorHAnsi"/>
          <w:sz w:val="20"/>
          <w:szCs w:val="20"/>
        </w:rPr>
        <w:t xml:space="preserve"> of 400,000 displaced people,</w:t>
      </w:r>
      <w:r w:rsidR="00F537FD" w:rsidRPr="007923E5">
        <w:rPr>
          <w:rFonts w:ascii="Franklin Gothic Book" w:hAnsi="Franklin Gothic Book" w:cstheme="majorHAnsi"/>
          <w:sz w:val="20"/>
          <w:szCs w:val="20"/>
        </w:rPr>
        <w:t xml:space="preserve"> 160,927</w:t>
      </w:r>
      <w:r w:rsidR="0033414A" w:rsidRPr="007923E5">
        <w:rPr>
          <w:rFonts w:ascii="Franklin Gothic Book" w:hAnsi="Franklin Gothic Book" w:cstheme="majorHAnsi"/>
          <w:sz w:val="20"/>
          <w:szCs w:val="20"/>
        </w:rPr>
        <w:t xml:space="preserve"> </w:t>
      </w:r>
      <w:r w:rsidR="00F537FD" w:rsidRPr="007923E5">
        <w:rPr>
          <w:rFonts w:ascii="Franklin Gothic Book" w:hAnsi="Franklin Gothic Book" w:cstheme="majorHAnsi"/>
          <w:sz w:val="20"/>
          <w:szCs w:val="20"/>
        </w:rPr>
        <w:t>fled</w:t>
      </w:r>
      <w:r w:rsidR="002E029F" w:rsidRPr="007923E5">
        <w:rPr>
          <w:rFonts w:ascii="Franklin Gothic Book" w:hAnsi="Franklin Gothic Book" w:cstheme="majorHAnsi"/>
          <w:sz w:val="20"/>
          <w:szCs w:val="20"/>
        </w:rPr>
        <w:t xml:space="preserve"> to</w:t>
      </w:r>
      <w:r w:rsidR="00F537FD" w:rsidRPr="007923E5">
        <w:rPr>
          <w:rFonts w:ascii="Franklin Gothic Book" w:hAnsi="Franklin Gothic Book" w:cstheme="majorHAnsi"/>
          <w:sz w:val="20"/>
          <w:szCs w:val="20"/>
        </w:rPr>
        <w:t xml:space="preserve"> over 164 </w:t>
      </w:r>
      <w:r w:rsidR="0033414A" w:rsidRPr="007923E5">
        <w:rPr>
          <w:rFonts w:ascii="Franklin Gothic Book" w:hAnsi="Franklin Gothic Book" w:cstheme="majorHAnsi"/>
          <w:sz w:val="20"/>
          <w:szCs w:val="20"/>
        </w:rPr>
        <w:t>temporary transit centers.</w:t>
      </w:r>
      <w:r w:rsidR="002E029F" w:rsidRPr="007923E5">
        <w:rPr>
          <w:rStyle w:val="FootnoteReference"/>
          <w:rFonts w:ascii="Franklin Gothic Book" w:hAnsi="Franklin Gothic Book" w:cstheme="majorHAnsi"/>
          <w:sz w:val="20"/>
          <w:szCs w:val="20"/>
        </w:rPr>
        <w:footnoteReference w:id="3"/>
      </w:r>
    </w:p>
    <w:p w14:paraId="35E05840" w14:textId="77777777" w:rsidR="009914DD" w:rsidRDefault="009914DD" w:rsidP="00F537FD">
      <w:pPr>
        <w:jc w:val="both"/>
        <w:rPr>
          <w:rFonts w:ascii="Franklin Gothic Book" w:hAnsi="Franklin Gothic Book" w:cstheme="majorHAnsi"/>
          <w:sz w:val="20"/>
          <w:szCs w:val="20"/>
        </w:rPr>
      </w:pPr>
    </w:p>
    <w:p w14:paraId="01E54E40" w14:textId="5A675326" w:rsidR="006E6279" w:rsidRPr="007923E5" w:rsidRDefault="009914DD" w:rsidP="00F537FD">
      <w:pPr>
        <w:jc w:val="both"/>
        <w:rPr>
          <w:rFonts w:ascii="Franklin Gothic Book" w:hAnsi="Franklin Gothic Book" w:cstheme="majorHAnsi"/>
          <w:sz w:val="20"/>
          <w:szCs w:val="20"/>
        </w:rPr>
      </w:pPr>
      <w:r>
        <w:rPr>
          <w:rFonts w:ascii="Franklin Gothic Book" w:hAnsi="Franklin Gothic Book" w:cstheme="majorHAnsi"/>
          <w:sz w:val="20"/>
          <w:szCs w:val="20"/>
        </w:rPr>
        <w:t xml:space="preserve">Just over a month later, </w:t>
      </w:r>
      <w:r w:rsidR="00002272">
        <w:rPr>
          <w:rFonts w:ascii="Franklin Gothic Book" w:hAnsi="Franklin Gothic Book" w:cstheme="majorHAnsi"/>
          <w:sz w:val="20"/>
          <w:szCs w:val="20"/>
        </w:rPr>
        <w:t xml:space="preserve">on 25 April 2019, </w:t>
      </w:r>
      <w:r w:rsidR="006E6279" w:rsidRPr="006E6279">
        <w:rPr>
          <w:rFonts w:ascii="Franklin Gothic Book" w:hAnsi="Franklin Gothic Book" w:cstheme="majorHAnsi"/>
          <w:sz w:val="20"/>
          <w:szCs w:val="20"/>
        </w:rPr>
        <w:t xml:space="preserve">Cyclone Kenneth made landfall in northern Mozambique with strong winds </w:t>
      </w:r>
      <w:r>
        <w:rPr>
          <w:rFonts w:ascii="Franklin Gothic Book" w:hAnsi="Franklin Gothic Book" w:cstheme="majorHAnsi"/>
          <w:sz w:val="20"/>
          <w:szCs w:val="20"/>
        </w:rPr>
        <w:t xml:space="preserve">at </w:t>
      </w:r>
      <w:r w:rsidR="006E6279" w:rsidRPr="006E6279">
        <w:rPr>
          <w:rFonts w:ascii="Franklin Gothic Book" w:hAnsi="Franklin Gothic Book" w:cstheme="majorHAnsi"/>
          <w:sz w:val="20"/>
          <w:szCs w:val="20"/>
        </w:rPr>
        <w:t xml:space="preserve">over 200km/h. According to the </w:t>
      </w:r>
      <w:r w:rsidRPr="007923E5">
        <w:rPr>
          <w:rFonts w:ascii="Franklin Gothic Book" w:hAnsi="Franklin Gothic Book" w:cstheme="majorHAnsi"/>
          <w:i/>
          <w:sz w:val="20"/>
          <w:szCs w:val="20"/>
        </w:rPr>
        <w:t xml:space="preserve">Instituto Nacional de </w:t>
      </w:r>
      <w:proofErr w:type="spellStart"/>
      <w:r w:rsidRPr="007923E5">
        <w:rPr>
          <w:rFonts w:ascii="Franklin Gothic Book" w:hAnsi="Franklin Gothic Book" w:cstheme="majorHAnsi"/>
          <w:i/>
          <w:sz w:val="20"/>
          <w:szCs w:val="20"/>
        </w:rPr>
        <w:t>Gestão</w:t>
      </w:r>
      <w:proofErr w:type="spellEnd"/>
      <w:r w:rsidRPr="007923E5">
        <w:rPr>
          <w:rFonts w:ascii="Franklin Gothic Book" w:hAnsi="Franklin Gothic Book" w:cstheme="majorHAnsi"/>
          <w:i/>
          <w:sz w:val="20"/>
          <w:szCs w:val="20"/>
        </w:rPr>
        <w:t xml:space="preserve"> de </w:t>
      </w:r>
      <w:proofErr w:type="spellStart"/>
      <w:r w:rsidRPr="007923E5">
        <w:rPr>
          <w:rFonts w:ascii="Franklin Gothic Book" w:hAnsi="Franklin Gothic Book" w:cstheme="majorHAnsi"/>
          <w:i/>
          <w:sz w:val="20"/>
          <w:szCs w:val="20"/>
        </w:rPr>
        <w:t>Calamidades</w:t>
      </w:r>
      <w:proofErr w:type="spellEnd"/>
      <w:r w:rsidRPr="007923E5">
        <w:rPr>
          <w:rFonts w:ascii="Franklin Gothic Book" w:hAnsi="Franklin Gothic Book" w:cstheme="majorHAnsi"/>
          <w:sz w:val="20"/>
          <w:szCs w:val="20"/>
        </w:rPr>
        <w:t xml:space="preserve"> (INGC, or the National Disaster Management Institute)</w:t>
      </w:r>
      <w:r>
        <w:rPr>
          <w:rFonts w:ascii="Franklin Gothic Book" w:hAnsi="Franklin Gothic Book" w:cstheme="majorHAnsi"/>
          <w:sz w:val="20"/>
          <w:szCs w:val="20"/>
        </w:rPr>
        <w:t xml:space="preserve">, </w:t>
      </w:r>
      <w:r w:rsidR="006E6279" w:rsidRPr="006E6279">
        <w:rPr>
          <w:rFonts w:ascii="Franklin Gothic Book" w:hAnsi="Franklin Gothic Book" w:cstheme="majorHAnsi"/>
          <w:sz w:val="20"/>
          <w:szCs w:val="20"/>
        </w:rPr>
        <w:t xml:space="preserve">over 286,282 people were affected by Kenneth and over 374,000 people </w:t>
      </w:r>
      <w:r>
        <w:rPr>
          <w:rFonts w:ascii="Franklin Gothic Book" w:hAnsi="Franklin Gothic Book" w:cstheme="majorHAnsi"/>
          <w:sz w:val="20"/>
          <w:szCs w:val="20"/>
        </w:rPr>
        <w:t>require</w:t>
      </w:r>
      <w:r w:rsidR="006E6279" w:rsidRPr="006E6279">
        <w:rPr>
          <w:rFonts w:ascii="Franklin Gothic Book" w:hAnsi="Franklin Gothic Book" w:cstheme="majorHAnsi"/>
          <w:sz w:val="20"/>
          <w:szCs w:val="20"/>
        </w:rPr>
        <w:t xml:space="preserve"> urgent humanitarian assistance</w:t>
      </w:r>
      <w:r w:rsidR="004E686D">
        <w:rPr>
          <w:rFonts w:ascii="Franklin Gothic Book" w:hAnsi="Franklin Gothic Book" w:cstheme="majorHAnsi"/>
          <w:sz w:val="20"/>
          <w:szCs w:val="20"/>
        </w:rPr>
        <w:t xml:space="preserve"> in the provinces of Cabo Delgado and Nampula</w:t>
      </w:r>
      <w:r w:rsidR="006E6279" w:rsidRPr="006E6279">
        <w:rPr>
          <w:rFonts w:ascii="Franklin Gothic Book" w:hAnsi="Franklin Gothic Book" w:cstheme="majorHAnsi"/>
          <w:sz w:val="20"/>
          <w:szCs w:val="20"/>
        </w:rPr>
        <w:t>.</w:t>
      </w:r>
    </w:p>
    <w:p w14:paraId="027717E9" w14:textId="77777777" w:rsidR="002E029F" w:rsidRPr="007923E5" w:rsidRDefault="002E029F" w:rsidP="006D556C">
      <w:pPr>
        <w:tabs>
          <w:tab w:val="left" w:pos="5280"/>
        </w:tabs>
        <w:jc w:val="both"/>
        <w:rPr>
          <w:rFonts w:ascii="Franklin Gothic Book" w:hAnsi="Franklin Gothic Book" w:cstheme="majorHAnsi"/>
          <w:sz w:val="20"/>
          <w:szCs w:val="20"/>
        </w:rPr>
      </w:pPr>
    </w:p>
    <w:p w14:paraId="5BE67216" w14:textId="292C8A91" w:rsidR="00D4560E" w:rsidRPr="007923E5" w:rsidRDefault="002E029F" w:rsidP="006D556C">
      <w:pPr>
        <w:tabs>
          <w:tab w:val="left" w:pos="5280"/>
        </w:tabs>
        <w:jc w:val="both"/>
        <w:rPr>
          <w:rFonts w:ascii="Franklin Gothic Book" w:hAnsi="Franklin Gothic Book" w:cstheme="majorHAnsi"/>
          <w:sz w:val="20"/>
          <w:szCs w:val="20"/>
        </w:rPr>
      </w:pPr>
      <w:r w:rsidRPr="007923E5">
        <w:rPr>
          <w:rFonts w:ascii="Franklin Gothic Book" w:hAnsi="Franklin Gothic Book" w:cstheme="majorHAnsi"/>
          <w:sz w:val="20"/>
          <w:szCs w:val="20"/>
        </w:rPr>
        <w:t>The</w:t>
      </w:r>
      <w:r w:rsidR="009914DD">
        <w:rPr>
          <w:rFonts w:ascii="Franklin Gothic Book" w:hAnsi="Franklin Gothic Book" w:cstheme="majorHAnsi"/>
          <w:sz w:val="20"/>
          <w:szCs w:val="20"/>
        </w:rPr>
        <w:t xml:space="preserve"> INGC</w:t>
      </w:r>
      <w:r w:rsidRPr="007923E5">
        <w:rPr>
          <w:rFonts w:ascii="Franklin Gothic Book" w:hAnsi="Franklin Gothic Book" w:cstheme="majorHAnsi"/>
          <w:sz w:val="20"/>
          <w:szCs w:val="20"/>
        </w:rPr>
        <w:t xml:space="preserve"> and humanitarian actors provided emergency </w:t>
      </w:r>
      <w:r w:rsidR="006264E0" w:rsidRPr="007923E5">
        <w:rPr>
          <w:rFonts w:ascii="Franklin Gothic Book" w:hAnsi="Franklin Gothic Book" w:cstheme="majorHAnsi"/>
          <w:sz w:val="20"/>
          <w:szCs w:val="20"/>
        </w:rPr>
        <w:t xml:space="preserve">assistance </w:t>
      </w:r>
      <w:r w:rsidR="009B56B6">
        <w:rPr>
          <w:rFonts w:ascii="Franklin Gothic Book" w:hAnsi="Franklin Gothic Book" w:cstheme="majorHAnsi"/>
          <w:sz w:val="20"/>
          <w:szCs w:val="20"/>
        </w:rPr>
        <w:t>to</w:t>
      </w:r>
      <w:r w:rsidR="006264E0" w:rsidRPr="007923E5">
        <w:rPr>
          <w:rFonts w:ascii="Franklin Gothic Book" w:hAnsi="Franklin Gothic Book" w:cstheme="majorHAnsi"/>
          <w:sz w:val="20"/>
          <w:szCs w:val="20"/>
        </w:rPr>
        <w:t xml:space="preserve"> </w:t>
      </w:r>
      <w:r w:rsidR="009914DD">
        <w:rPr>
          <w:rFonts w:ascii="Franklin Gothic Book" w:hAnsi="Franklin Gothic Book" w:cstheme="majorHAnsi"/>
          <w:sz w:val="20"/>
          <w:szCs w:val="20"/>
        </w:rPr>
        <w:t xml:space="preserve">displaced </w:t>
      </w:r>
      <w:r w:rsidR="006264E0" w:rsidRPr="007923E5">
        <w:rPr>
          <w:rFonts w:ascii="Franklin Gothic Book" w:hAnsi="Franklin Gothic Book" w:cstheme="majorHAnsi"/>
          <w:sz w:val="20"/>
          <w:szCs w:val="20"/>
        </w:rPr>
        <w:t xml:space="preserve">people </w:t>
      </w:r>
      <w:r w:rsidR="009914DD">
        <w:rPr>
          <w:rFonts w:ascii="Franklin Gothic Book" w:hAnsi="Franklin Gothic Book" w:cstheme="majorHAnsi"/>
          <w:sz w:val="20"/>
          <w:szCs w:val="20"/>
        </w:rPr>
        <w:t xml:space="preserve">in </w:t>
      </w:r>
      <w:r w:rsidRPr="007923E5">
        <w:rPr>
          <w:rFonts w:ascii="Franklin Gothic Book" w:hAnsi="Franklin Gothic Book" w:cstheme="majorHAnsi"/>
          <w:sz w:val="20"/>
          <w:szCs w:val="20"/>
        </w:rPr>
        <w:t>official</w:t>
      </w:r>
      <w:r w:rsidR="008E57E7" w:rsidRPr="007923E5">
        <w:rPr>
          <w:rFonts w:ascii="Franklin Gothic Book" w:hAnsi="Franklin Gothic Book" w:cstheme="majorHAnsi"/>
          <w:sz w:val="20"/>
          <w:szCs w:val="20"/>
        </w:rPr>
        <w:t xml:space="preserve"> “accommodation center</w:t>
      </w:r>
      <w:r w:rsidR="009914DD">
        <w:rPr>
          <w:rFonts w:ascii="Franklin Gothic Book" w:hAnsi="Franklin Gothic Book" w:cstheme="majorHAnsi"/>
          <w:sz w:val="20"/>
          <w:szCs w:val="20"/>
        </w:rPr>
        <w:t>s</w:t>
      </w:r>
      <w:r w:rsidR="006264E0" w:rsidRPr="007923E5">
        <w:rPr>
          <w:rFonts w:ascii="Franklin Gothic Book" w:hAnsi="Franklin Gothic Book" w:cstheme="majorHAnsi"/>
          <w:sz w:val="20"/>
          <w:szCs w:val="20"/>
        </w:rPr>
        <w:t>.”</w:t>
      </w:r>
      <w:r w:rsidR="008E57E7" w:rsidRPr="007923E5">
        <w:rPr>
          <w:rFonts w:ascii="Franklin Gothic Book" w:hAnsi="Franklin Gothic Book" w:cstheme="majorHAnsi"/>
          <w:sz w:val="20"/>
          <w:szCs w:val="20"/>
        </w:rPr>
        <w:t xml:space="preserve"> </w:t>
      </w:r>
      <w:r w:rsidR="006264E0" w:rsidRPr="007923E5">
        <w:rPr>
          <w:rFonts w:ascii="Franklin Gothic Book" w:hAnsi="Franklin Gothic Book" w:cstheme="majorHAnsi"/>
          <w:sz w:val="20"/>
          <w:szCs w:val="20"/>
        </w:rPr>
        <w:t xml:space="preserve">As conditions improved, many </w:t>
      </w:r>
      <w:r w:rsidR="009914DD">
        <w:rPr>
          <w:rFonts w:ascii="Franklin Gothic Book" w:hAnsi="Franklin Gothic Book" w:cstheme="majorHAnsi"/>
          <w:sz w:val="20"/>
          <w:szCs w:val="20"/>
        </w:rPr>
        <w:t>households</w:t>
      </w:r>
      <w:r w:rsidR="006264E0" w:rsidRPr="007923E5">
        <w:rPr>
          <w:rFonts w:ascii="Franklin Gothic Book" w:hAnsi="Franklin Gothic Book" w:cstheme="majorHAnsi"/>
          <w:sz w:val="20"/>
          <w:szCs w:val="20"/>
        </w:rPr>
        <w:t xml:space="preserve"> returned home or resettled. </w:t>
      </w:r>
      <w:r w:rsidR="00C04664" w:rsidRPr="007923E5">
        <w:rPr>
          <w:rFonts w:ascii="Franklin Gothic Book" w:hAnsi="Franklin Gothic Book" w:cstheme="majorHAnsi"/>
          <w:sz w:val="20"/>
          <w:szCs w:val="20"/>
        </w:rPr>
        <w:t>For displaced</w:t>
      </w:r>
      <w:r w:rsidR="00C3307A" w:rsidRPr="007923E5">
        <w:rPr>
          <w:rFonts w:ascii="Franklin Gothic Book" w:hAnsi="Franklin Gothic Book" w:cstheme="majorHAnsi"/>
          <w:sz w:val="20"/>
          <w:szCs w:val="20"/>
        </w:rPr>
        <w:t xml:space="preserve"> families who could not return </w:t>
      </w:r>
      <w:r w:rsidR="00B215A0" w:rsidRPr="007923E5">
        <w:rPr>
          <w:rFonts w:ascii="Franklin Gothic Book" w:hAnsi="Franklin Gothic Book" w:cstheme="majorHAnsi"/>
          <w:sz w:val="20"/>
          <w:szCs w:val="20"/>
        </w:rPr>
        <w:t>to their original home</w:t>
      </w:r>
      <w:r w:rsidR="006F6D8B" w:rsidRPr="007923E5">
        <w:rPr>
          <w:rFonts w:ascii="Franklin Gothic Book" w:hAnsi="Franklin Gothic Book" w:cstheme="majorHAnsi"/>
          <w:sz w:val="20"/>
          <w:szCs w:val="20"/>
        </w:rPr>
        <w:t>s</w:t>
      </w:r>
      <w:r w:rsidR="00B215A0" w:rsidRPr="007923E5">
        <w:rPr>
          <w:rFonts w:ascii="Franklin Gothic Book" w:hAnsi="Franklin Gothic Book" w:cstheme="majorHAnsi"/>
          <w:sz w:val="20"/>
          <w:szCs w:val="20"/>
        </w:rPr>
        <w:t xml:space="preserve"> </w:t>
      </w:r>
      <w:r w:rsidRPr="007923E5">
        <w:rPr>
          <w:rFonts w:ascii="Franklin Gothic Book" w:hAnsi="Franklin Gothic Book" w:cstheme="majorHAnsi"/>
          <w:sz w:val="20"/>
          <w:szCs w:val="20"/>
        </w:rPr>
        <w:t>in</w:t>
      </w:r>
      <w:r w:rsidR="006F6D8B" w:rsidRPr="007923E5">
        <w:rPr>
          <w:rFonts w:ascii="Franklin Gothic Book" w:hAnsi="Franklin Gothic Book" w:cstheme="majorHAnsi"/>
          <w:sz w:val="20"/>
          <w:szCs w:val="20"/>
        </w:rPr>
        <w:t xml:space="preserve"> designated </w:t>
      </w:r>
      <w:r w:rsidR="00C3307A" w:rsidRPr="007923E5">
        <w:rPr>
          <w:rFonts w:ascii="Franklin Gothic Book" w:hAnsi="Franklin Gothic Book" w:cstheme="majorHAnsi"/>
          <w:sz w:val="20"/>
          <w:szCs w:val="20"/>
        </w:rPr>
        <w:t>at-risk zones</w:t>
      </w:r>
      <w:r w:rsidR="00D4560E" w:rsidRPr="007923E5">
        <w:rPr>
          <w:rFonts w:ascii="Franklin Gothic Book" w:hAnsi="Franklin Gothic Book" w:cstheme="majorHAnsi"/>
          <w:sz w:val="20"/>
          <w:szCs w:val="20"/>
        </w:rPr>
        <w:t xml:space="preserve">, the Government of Mozambique </w:t>
      </w:r>
      <w:r w:rsidR="00A4188C" w:rsidRPr="007923E5">
        <w:rPr>
          <w:rFonts w:ascii="Franklin Gothic Book" w:hAnsi="Franklin Gothic Book" w:cstheme="majorHAnsi"/>
          <w:sz w:val="20"/>
          <w:szCs w:val="20"/>
        </w:rPr>
        <w:t xml:space="preserve">planned </w:t>
      </w:r>
      <w:r w:rsidR="00256C52" w:rsidRPr="007923E5">
        <w:rPr>
          <w:rFonts w:ascii="Franklin Gothic Book" w:hAnsi="Franklin Gothic Book" w:cstheme="majorHAnsi"/>
          <w:sz w:val="20"/>
          <w:szCs w:val="20"/>
        </w:rPr>
        <w:t>6</w:t>
      </w:r>
      <w:r w:rsidR="005A35F0">
        <w:rPr>
          <w:rFonts w:ascii="Franklin Gothic Book" w:hAnsi="Franklin Gothic Book" w:cstheme="majorHAnsi"/>
          <w:sz w:val="20"/>
          <w:szCs w:val="20"/>
        </w:rPr>
        <w:t>8</w:t>
      </w:r>
      <w:r w:rsidR="00256C52" w:rsidRPr="007923E5">
        <w:rPr>
          <w:rStyle w:val="FootnoteReference"/>
          <w:rFonts w:ascii="Franklin Gothic Book" w:hAnsi="Franklin Gothic Book" w:cstheme="majorHAnsi"/>
          <w:sz w:val="20"/>
          <w:szCs w:val="20"/>
        </w:rPr>
        <w:footnoteReference w:id="4"/>
      </w:r>
      <w:r w:rsidR="00D4560E" w:rsidRPr="007923E5">
        <w:rPr>
          <w:rFonts w:ascii="Franklin Gothic Book" w:hAnsi="Franklin Gothic Book" w:cstheme="majorHAnsi"/>
          <w:sz w:val="20"/>
          <w:szCs w:val="20"/>
        </w:rPr>
        <w:t xml:space="preserve"> resettlement neighborhoods</w:t>
      </w:r>
      <w:r w:rsidR="004E686D">
        <w:rPr>
          <w:rFonts w:ascii="Franklin Gothic Book" w:hAnsi="Franklin Gothic Book" w:cstheme="majorHAnsi"/>
          <w:sz w:val="20"/>
          <w:szCs w:val="20"/>
        </w:rPr>
        <w:t xml:space="preserve"> (</w:t>
      </w:r>
      <w:r w:rsidR="009914DD">
        <w:rPr>
          <w:rFonts w:ascii="Franklin Gothic Book" w:hAnsi="Franklin Gothic Book" w:cstheme="majorHAnsi"/>
          <w:sz w:val="20"/>
          <w:szCs w:val="20"/>
        </w:rPr>
        <w:t xml:space="preserve">cyclone </w:t>
      </w:r>
      <w:proofErr w:type="spellStart"/>
      <w:r w:rsidR="004E686D">
        <w:rPr>
          <w:rFonts w:ascii="Franklin Gothic Book" w:hAnsi="Franklin Gothic Book" w:cstheme="majorHAnsi"/>
          <w:sz w:val="20"/>
          <w:szCs w:val="20"/>
        </w:rPr>
        <w:t>Idai</w:t>
      </w:r>
      <w:proofErr w:type="spellEnd"/>
      <w:r w:rsidR="004E686D">
        <w:rPr>
          <w:rFonts w:ascii="Franklin Gothic Book" w:hAnsi="Franklin Gothic Book" w:cstheme="majorHAnsi"/>
          <w:sz w:val="20"/>
          <w:szCs w:val="20"/>
        </w:rPr>
        <w:t>) and three resettlement neighborhoods (</w:t>
      </w:r>
      <w:r w:rsidR="009914DD">
        <w:rPr>
          <w:rFonts w:ascii="Franklin Gothic Book" w:hAnsi="Franklin Gothic Book" w:cstheme="majorHAnsi"/>
          <w:sz w:val="20"/>
          <w:szCs w:val="20"/>
        </w:rPr>
        <w:t xml:space="preserve">cyclone </w:t>
      </w:r>
      <w:r w:rsidR="004E686D">
        <w:rPr>
          <w:rFonts w:ascii="Franklin Gothic Book" w:hAnsi="Franklin Gothic Book" w:cstheme="majorHAnsi"/>
          <w:sz w:val="20"/>
          <w:szCs w:val="20"/>
        </w:rPr>
        <w:t>Kenneth)</w:t>
      </w:r>
      <w:r w:rsidR="00D4560E" w:rsidRPr="007923E5">
        <w:rPr>
          <w:rFonts w:ascii="Franklin Gothic Book" w:hAnsi="Franklin Gothic Book" w:cstheme="majorHAnsi"/>
          <w:sz w:val="20"/>
          <w:szCs w:val="20"/>
        </w:rPr>
        <w:t xml:space="preserve"> – offering cyclone-displaced families </w:t>
      </w:r>
      <w:r w:rsidR="009914DD">
        <w:rPr>
          <w:rFonts w:ascii="Franklin Gothic Book" w:hAnsi="Franklin Gothic Book" w:cstheme="majorHAnsi"/>
          <w:sz w:val="20"/>
          <w:szCs w:val="20"/>
        </w:rPr>
        <w:t>an</w:t>
      </w:r>
      <w:r w:rsidR="00C3307A" w:rsidRPr="007923E5">
        <w:rPr>
          <w:rFonts w:ascii="Franklin Gothic Book" w:hAnsi="Franklin Gothic Book" w:cstheme="majorHAnsi"/>
          <w:sz w:val="20"/>
          <w:szCs w:val="20"/>
        </w:rPr>
        <w:t xml:space="preserve"> option for permanent resettlement</w:t>
      </w:r>
      <w:r w:rsidR="00D4560E" w:rsidRPr="007923E5">
        <w:rPr>
          <w:rFonts w:ascii="Franklin Gothic Book" w:hAnsi="Franklin Gothic Book" w:cstheme="majorHAnsi"/>
          <w:sz w:val="20"/>
          <w:szCs w:val="20"/>
        </w:rPr>
        <w:t xml:space="preserve">. </w:t>
      </w:r>
    </w:p>
    <w:p w14:paraId="02BAE4C2" w14:textId="77777777" w:rsidR="006D556C" w:rsidRPr="007923E5" w:rsidRDefault="006D556C" w:rsidP="006D556C">
      <w:pPr>
        <w:tabs>
          <w:tab w:val="left" w:pos="5280"/>
        </w:tabs>
        <w:jc w:val="both"/>
        <w:rPr>
          <w:rFonts w:ascii="Franklin Gothic Book" w:hAnsi="Franklin Gothic Book" w:cstheme="majorHAnsi"/>
          <w:sz w:val="20"/>
          <w:szCs w:val="20"/>
        </w:rPr>
      </w:pPr>
    </w:p>
    <w:p w14:paraId="59B6218F" w14:textId="711AD15A" w:rsidR="00D4560E" w:rsidRPr="007923E5" w:rsidRDefault="00D4560E" w:rsidP="00D4560E">
      <w:pPr>
        <w:tabs>
          <w:tab w:val="left" w:pos="5280"/>
        </w:tabs>
        <w:jc w:val="both"/>
        <w:rPr>
          <w:rFonts w:ascii="Franklin Gothic Book" w:hAnsi="Franklin Gothic Book" w:cstheme="majorHAnsi"/>
          <w:sz w:val="20"/>
          <w:szCs w:val="20"/>
        </w:rPr>
      </w:pPr>
      <w:r w:rsidRPr="007923E5">
        <w:rPr>
          <w:rFonts w:ascii="Franklin Gothic Book" w:hAnsi="Franklin Gothic Book" w:cstheme="majorHAnsi"/>
          <w:sz w:val="20"/>
          <w:szCs w:val="20"/>
        </w:rPr>
        <w:t xml:space="preserve">To prepare for dignified population transfers to </w:t>
      </w:r>
      <w:r w:rsidR="009F5CA6" w:rsidRPr="007923E5">
        <w:rPr>
          <w:rFonts w:ascii="Franklin Gothic Book" w:hAnsi="Franklin Gothic Book" w:cstheme="majorHAnsi"/>
          <w:sz w:val="20"/>
          <w:szCs w:val="20"/>
        </w:rPr>
        <w:t xml:space="preserve">resettlement </w:t>
      </w:r>
      <w:r w:rsidRPr="007923E5">
        <w:rPr>
          <w:rFonts w:ascii="Franklin Gothic Book" w:hAnsi="Franklin Gothic Book" w:cstheme="majorHAnsi"/>
          <w:sz w:val="20"/>
          <w:szCs w:val="20"/>
        </w:rPr>
        <w:t xml:space="preserve">neighborhoods, IOM (through CCCM and the CCCM Cluster) and the Shelter Cluster created the Resettlement, Relocation, and Return Working Group with </w:t>
      </w:r>
      <w:r w:rsidR="00A4188C" w:rsidRPr="007923E5">
        <w:rPr>
          <w:rFonts w:ascii="Franklin Gothic Book" w:hAnsi="Franklin Gothic Book" w:cstheme="majorHAnsi"/>
          <w:sz w:val="20"/>
          <w:szCs w:val="20"/>
        </w:rPr>
        <w:t xml:space="preserve">the </w:t>
      </w:r>
      <w:r w:rsidR="00256C52" w:rsidRPr="007923E5">
        <w:rPr>
          <w:rFonts w:ascii="Franklin Gothic Book" w:hAnsi="Franklin Gothic Book" w:cstheme="majorHAnsi"/>
          <w:sz w:val="20"/>
          <w:szCs w:val="20"/>
        </w:rPr>
        <w:t>INGC</w:t>
      </w:r>
      <w:r w:rsidR="00A4188C" w:rsidRPr="007923E5">
        <w:rPr>
          <w:rFonts w:ascii="Franklin Gothic Book" w:hAnsi="Franklin Gothic Book" w:cstheme="majorHAnsi"/>
          <w:sz w:val="20"/>
          <w:szCs w:val="20"/>
        </w:rPr>
        <w:t xml:space="preserve"> </w:t>
      </w:r>
      <w:r w:rsidRPr="007923E5">
        <w:rPr>
          <w:rFonts w:ascii="Franklin Gothic Book" w:hAnsi="Franklin Gothic Book" w:cstheme="majorHAnsi"/>
          <w:sz w:val="20"/>
          <w:szCs w:val="20"/>
        </w:rPr>
        <w:t>to advocate and agree on minimum standards for services and con</w:t>
      </w:r>
      <w:r w:rsidR="00A4188C" w:rsidRPr="007923E5">
        <w:rPr>
          <w:rFonts w:ascii="Franklin Gothic Book" w:hAnsi="Franklin Gothic Book" w:cstheme="majorHAnsi"/>
          <w:sz w:val="20"/>
          <w:szCs w:val="20"/>
        </w:rPr>
        <w:t>ditions in resettlement sites. Although humanitarian sectors provided t</w:t>
      </w:r>
      <w:r w:rsidRPr="007923E5">
        <w:rPr>
          <w:rFonts w:ascii="Franklin Gothic Book" w:hAnsi="Franklin Gothic Book" w:cstheme="majorHAnsi"/>
          <w:sz w:val="20"/>
          <w:szCs w:val="20"/>
        </w:rPr>
        <w:t xml:space="preserve">echnical inputs </w:t>
      </w:r>
      <w:r w:rsidR="00A4188C" w:rsidRPr="007923E5">
        <w:rPr>
          <w:rFonts w:ascii="Franklin Gothic Book" w:hAnsi="Franklin Gothic Book" w:cstheme="majorHAnsi"/>
          <w:sz w:val="20"/>
          <w:szCs w:val="20"/>
        </w:rPr>
        <w:t>on minimum standards and</w:t>
      </w:r>
      <w:r w:rsidRPr="007923E5">
        <w:rPr>
          <w:rFonts w:ascii="Franklin Gothic Book" w:hAnsi="Franklin Gothic Book" w:cstheme="majorHAnsi"/>
          <w:sz w:val="20"/>
          <w:szCs w:val="20"/>
        </w:rPr>
        <w:t xml:space="preserve"> basic site planning (demarcation/plot clearing)</w:t>
      </w:r>
      <w:r w:rsidR="00CD1CF0" w:rsidRPr="007923E5">
        <w:rPr>
          <w:rFonts w:ascii="Franklin Gothic Book" w:hAnsi="Franklin Gothic Book" w:cstheme="majorHAnsi"/>
          <w:sz w:val="20"/>
          <w:szCs w:val="20"/>
        </w:rPr>
        <w:t xml:space="preserve">, </w:t>
      </w:r>
      <w:r w:rsidR="00A4188C" w:rsidRPr="007923E5">
        <w:rPr>
          <w:rFonts w:ascii="Franklin Gothic Book" w:hAnsi="Franklin Gothic Book" w:cstheme="majorHAnsi"/>
          <w:sz w:val="20"/>
          <w:szCs w:val="20"/>
        </w:rPr>
        <w:t xml:space="preserve">INGC transferred hundreds of families to sites in </w:t>
      </w:r>
      <w:proofErr w:type="spellStart"/>
      <w:r w:rsidR="00A4188C" w:rsidRPr="007923E5">
        <w:rPr>
          <w:rFonts w:ascii="Franklin Gothic Book" w:hAnsi="Franklin Gothic Book" w:cstheme="majorHAnsi"/>
          <w:sz w:val="20"/>
          <w:szCs w:val="20"/>
        </w:rPr>
        <w:t>Dondo</w:t>
      </w:r>
      <w:proofErr w:type="spellEnd"/>
      <w:r w:rsidR="00A4188C" w:rsidRPr="007923E5">
        <w:rPr>
          <w:rFonts w:ascii="Franklin Gothic Book" w:hAnsi="Franklin Gothic Book" w:cstheme="majorHAnsi"/>
          <w:sz w:val="20"/>
          <w:szCs w:val="20"/>
        </w:rPr>
        <w:t xml:space="preserve"> and </w:t>
      </w:r>
      <w:proofErr w:type="spellStart"/>
      <w:r w:rsidR="00A4188C" w:rsidRPr="007923E5">
        <w:rPr>
          <w:rFonts w:ascii="Franklin Gothic Book" w:hAnsi="Franklin Gothic Book" w:cstheme="majorHAnsi"/>
          <w:sz w:val="20"/>
          <w:szCs w:val="20"/>
        </w:rPr>
        <w:t>Nhamatanda</w:t>
      </w:r>
      <w:proofErr w:type="spellEnd"/>
      <w:r w:rsidR="00A4188C" w:rsidRPr="007923E5">
        <w:rPr>
          <w:rFonts w:ascii="Franklin Gothic Book" w:hAnsi="Franklin Gothic Book" w:cstheme="majorHAnsi"/>
          <w:sz w:val="20"/>
          <w:szCs w:val="20"/>
        </w:rPr>
        <w:t xml:space="preserve"> be</w:t>
      </w:r>
      <w:r w:rsidR="00CD1CF0" w:rsidRPr="007923E5">
        <w:rPr>
          <w:rFonts w:ascii="Franklin Gothic Book" w:hAnsi="Franklin Gothic Book" w:cstheme="majorHAnsi"/>
          <w:sz w:val="20"/>
          <w:szCs w:val="20"/>
        </w:rPr>
        <w:t>fore WASH, Shelter, and site planning actors could</w:t>
      </w:r>
      <w:r w:rsidR="009914DD">
        <w:rPr>
          <w:rFonts w:ascii="Franklin Gothic Book" w:hAnsi="Franklin Gothic Book" w:cstheme="majorHAnsi"/>
          <w:sz w:val="20"/>
          <w:szCs w:val="20"/>
        </w:rPr>
        <w:t xml:space="preserve"> </w:t>
      </w:r>
      <w:r w:rsidR="00CD1CF0" w:rsidRPr="007923E5">
        <w:rPr>
          <w:rFonts w:ascii="Franklin Gothic Book" w:hAnsi="Franklin Gothic Book" w:cstheme="majorHAnsi"/>
          <w:sz w:val="20"/>
          <w:szCs w:val="20"/>
        </w:rPr>
        <w:t>complete their initial activities</w:t>
      </w:r>
      <w:r w:rsidR="00276DB8">
        <w:rPr>
          <w:rFonts w:ascii="Franklin Gothic Book" w:hAnsi="Franklin Gothic Book" w:cstheme="majorHAnsi"/>
          <w:sz w:val="20"/>
          <w:szCs w:val="20"/>
        </w:rPr>
        <w:t xml:space="preserve">. </w:t>
      </w:r>
      <w:r w:rsidR="00CD1CF0" w:rsidRPr="007923E5">
        <w:rPr>
          <w:rFonts w:ascii="Franklin Gothic Book" w:hAnsi="Franklin Gothic Book" w:cstheme="majorHAnsi"/>
          <w:sz w:val="20"/>
          <w:szCs w:val="20"/>
        </w:rPr>
        <w:t xml:space="preserve">As a result, basic humanitarian needs </w:t>
      </w:r>
      <w:r w:rsidR="00276DB8">
        <w:rPr>
          <w:rFonts w:ascii="Franklin Gothic Book" w:hAnsi="Franklin Gothic Book" w:cstheme="majorHAnsi"/>
          <w:sz w:val="20"/>
          <w:szCs w:val="20"/>
        </w:rPr>
        <w:t>remain unmet</w:t>
      </w:r>
      <w:r w:rsidR="00CD1CF0" w:rsidRPr="007923E5">
        <w:rPr>
          <w:rFonts w:ascii="Franklin Gothic Book" w:hAnsi="Franklin Gothic Book" w:cstheme="majorHAnsi"/>
          <w:sz w:val="20"/>
          <w:szCs w:val="20"/>
        </w:rPr>
        <w:t xml:space="preserve"> i</w:t>
      </w:r>
      <w:r w:rsidR="00481F25">
        <w:rPr>
          <w:rFonts w:ascii="Franklin Gothic Book" w:hAnsi="Franklin Gothic Book" w:cstheme="majorHAnsi"/>
          <w:sz w:val="20"/>
          <w:szCs w:val="20"/>
        </w:rPr>
        <w:t>n</w:t>
      </w:r>
      <w:r w:rsidR="00CD1CF0" w:rsidRPr="007923E5">
        <w:rPr>
          <w:rFonts w:ascii="Franklin Gothic Book" w:hAnsi="Franklin Gothic Book" w:cstheme="majorHAnsi"/>
          <w:sz w:val="20"/>
          <w:szCs w:val="20"/>
        </w:rPr>
        <w:t xml:space="preserve"> sites </w:t>
      </w:r>
      <w:r w:rsidR="009914DD">
        <w:rPr>
          <w:rFonts w:ascii="Franklin Gothic Book" w:hAnsi="Franklin Gothic Book" w:cstheme="majorHAnsi"/>
          <w:sz w:val="20"/>
          <w:szCs w:val="20"/>
        </w:rPr>
        <w:t xml:space="preserve">in </w:t>
      </w:r>
      <w:proofErr w:type="spellStart"/>
      <w:r w:rsidR="009914DD">
        <w:rPr>
          <w:rFonts w:ascii="Franklin Gothic Book" w:hAnsi="Franklin Gothic Book" w:cstheme="majorHAnsi"/>
          <w:sz w:val="20"/>
          <w:szCs w:val="20"/>
        </w:rPr>
        <w:t>Sofala</w:t>
      </w:r>
      <w:proofErr w:type="spellEnd"/>
      <w:r w:rsidR="009914DD">
        <w:rPr>
          <w:rFonts w:ascii="Franklin Gothic Book" w:hAnsi="Franklin Gothic Book" w:cstheme="majorHAnsi"/>
          <w:sz w:val="20"/>
          <w:szCs w:val="20"/>
        </w:rPr>
        <w:t xml:space="preserve"> and </w:t>
      </w:r>
      <w:proofErr w:type="spellStart"/>
      <w:r w:rsidR="009914DD">
        <w:rPr>
          <w:rFonts w:ascii="Franklin Gothic Book" w:hAnsi="Franklin Gothic Book" w:cstheme="majorHAnsi"/>
          <w:sz w:val="20"/>
          <w:szCs w:val="20"/>
        </w:rPr>
        <w:t>Manica</w:t>
      </w:r>
      <w:proofErr w:type="spellEnd"/>
      <w:r w:rsidR="009914DD">
        <w:rPr>
          <w:rFonts w:ascii="Franklin Gothic Book" w:hAnsi="Franklin Gothic Book" w:cstheme="majorHAnsi"/>
          <w:sz w:val="20"/>
          <w:szCs w:val="20"/>
        </w:rPr>
        <w:t xml:space="preserve"> Provinces. </w:t>
      </w:r>
    </w:p>
    <w:p w14:paraId="15B2AD9C" w14:textId="77777777" w:rsidR="006D556C" w:rsidRPr="007923E5" w:rsidRDefault="006D556C" w:rsidP="00D4560E">
      <w:pPr>
        <w:tabs>
          <w:tab w:val="left" w:pos="5280"/>
        </w:tabs>
        <w:jc w:val="both"/>
        <w:rPr>
          <w:rFonts w:ascii="Franklin Gothic Book" w:hAnsi="Franklin Gothic Book" w:cstheme="majorHAnsi"/>
          <w:sz w:val="20"/>
          <w:szCs w:val="20"/>
        </w:rPr>
      </w:pPr>
    </w:p>
    <w:tbl>
      <w:tblPr>
        <w:tblStyle w:val="TableGrid"/>
        <w:tblpPr w:leftFromText="180" w:rightFromText="180" w:vertAnchor="text" w:horzAnchor="margin" w:tblpXSpec="right" w:tblpY="86"/>
        <w:tblW w:w="0" w:type="auto"/>
        <w:tblLook w:val="04A0" w:firstRow="1" w:lastRow="0" w:firstColumn="1" w:lastColumn="0" w:noHBand="0" w:noVBand="1"/>
      </w:tblPr>
      <w:tblGrid>
        <w:gridCol w:w="1350"/>
        <w:gridCol w:w="1615"/>
        <w:gridCol w:w="854"/>
        <w:gridCol w:w="1350"/>
      </w:tblGrid>
      <w:tr w:rsidR="00FD418C" w:rsidRPr="007923E5" w14:paraId="041355DD" w14:textId="77777777" w:rsidTr="00F66C1E">
        <w:tc>
          <w:tcPr>
            <w:tcW w:w="5169" w:type="dxa"/>
            <w:gridSpan w:val="4"/>
          </w:tcPr>
          <w:p w14:paraId="6E31B5AB" w14:textId="50937340" w:rsidR="00FD418C" w:rsidRPr="00FD418C" w:rsidRDefault="00FD418C" w:rsidP="00884FB6">
            <w:pPr>
              <w:tabs>
                <w:tab w:val="left" w:pos="5280"/>
              </w:tabs>
              <w:jc w:val="both"/>
              <w:rPr>
                <w:rFonts w:ascii="Franklin Gothic Book" w:hAnsi="Franklin Gothic Book" w:cstheme="majorHAnsi"/>
                <w:b/>
                <w:bCs/>
                <w:sz w:val="20"/>
                <w:szCs w:val="20"/>
              </w:rPr>
            </w:pPr>
            <w:r w:rsidRPr="00FD418C">
              <w:rPr>
                <w:rFonts w:ascii="Franklin Gothic Book" w:hAnsi="Franklin Gothic Book" w:cstheme="majorHAnsi"/>
                <w:b/>
                <w:bCs/>
                <w:sz w:val="20"/>
                <w:szCs w:val="20"/>
              </w:rPr>
              <w:t>Kenneth/</w:t>
            </w:r>
            <w:proofErr w:type="spellStart"/>
            <w:r w:rsidRPr="00FD418C">
              <w:rPr>
                <w:rFonts w:ascii="Franklin Gothic Book" w:hAnsi="Franklin Gothic Book" w:cstheme="majorHAnsi"/>
                <w:b/>
                <w:bCs/>
                <w:sz w:val="20"/>
                <w:szCs w:val="20"/>
              </w:rPr>
              <w:t>Idai</w:t>
            </w:r>
            <w:proofErr w:type="spellEnd"/>
            <w:r w:rsidRPr="00FD418C">
              <w:rPr>
                <w:rFonts w:ascii="Franklin Gothic Book" w:hAnsi="Franklin Gothic Book" w:cstheme="majorHAnsi"/>
                <w:b/>
                <w:bCs/>
                <w:sz w:val="20"/>
                <w:szCs w:val="20"/>
              </w:rPr>
              <w:t xml:space="preserve"> Resettlement Sites</w:t>
            </w:r>
          </w:p>
        </w:tc>
      </w:tr>
      <w:tr w:rsidR="00884FB6" w:rsidRPr="007923E5" w14:paraId="3E63B6DB" w14:textId="77777777" w:rsidTr="00FD418C">
        <w:tc>
          <w:tcPr>
            <w:tcW w:w="1350" w:type="dxa"/>
          </w:tcPr>
          <w:p w14:paraId="042E6349" w14:textId="77777777" w:rsidR="00884FB6" w:rsidRPr="007923E5" w:rsidRDefault="00884FB6" w:rsidP="00884FB6">
            <w:pPr>
              <w:tabs>
                <w:tab w:val="left" w:pos="5280"/>
              </w:tabs>
              <w:jc w:val="both"/>
              <w:rPr>
                <w:rFonts w:ascii="Franklin Gothic Book" w:hAnsi="Franklin Gothic Book" w:cstheme="majorHAnsi"/>
                <w:sz w:val="20"/>
                <w:szCs w:val="20"/>
              </w:rPr>
            </w:pPr>
            <w:r w:rsidRPr="007923E5">
              <w:rPr>
                <w:rFonts w:ascii="Franklin Gothic Book" w:hAnsi="Franklin Gothic Book" w:cstheme="majorHAnsi"/>
                <w:sz w:val="20"/>
                <w:szCs w:val="20"/>
              </w:rPr>
              <w:t>Province</w:t>
            </w:r>
          </w:p>
        </w:tc>
        <w:tc>
          <w:tcPr>
            <w:tcW w:w="1615" w:type="dxa"/>
          </w:tcPr>
          <w:p w14:paraId="02A39CF3" w14:textId="77777777" w:rsidR="00884FB6" w:rsidRPr="007923E5" w:rsidRDefault="00884FB6" w:rsidP="00884FB6">
            <w:pPr>
              <w:tabs>
                <w:tab w:val="left" w:pos="5280"/>
              </w:tabs>
              <w:jc w:val="both"/>
              <w:rPr>
                <w:rFonts w:ascii="Franklin Gothic Book" w:hAnsi="Franklin Gothic Book" w:cstheme="majorHAnsi"/>
                <w:sz w:val="20"/>
                <w:szCs w:val="20"/>
              </w:rPr>
            </w:pPr>
            <w:r w:rsidRPr="007923E5">
              <w:rPr>
                <w:rFonts w:ascii="Franklin Gothic Book" w:hAnsi="Franklin Gothic Book" w:cstheme="majorHAnsi"/>
                <w:sz w:val="20"/>
                <w:szCs w:val="20"/>
              </w:rPr>
              <w:t>Resettlement Neighborhoods</w:t>
            </w:r>
          </w:p>
        </w:tc>
        <w:tc>
          <w:tcPr>
            <w:tcW w:w="854" w:type="dxa"/>
          </w:tcPr>
          <w:p w14:paraId="59C8B6F2" w14:textId="77777777" w:rsidR="00884FB6" w:rsidRPr="007923E5" w:rsidRDefault="00884FB6" w:rsidP="00884FB6">
            <w:pPr>
              <w:tabs>
                <w:tab w:val="left" w:pos="5280"/>
              </w:tabs>
              <w:jc w:val="both"/>
              <w:rPr>
                <w:rFonts w:ascii="Franklin Gothic Book" w:hAnsi="Franklin Gothic Book" w:cstheme="majorHAnsi"/>
                <w:sz w:val="20"/>
                <w:szCs w:val="20"/>
              </w:rPr>
            </w:pPr>
            <w:r w:rsidRPr="007923E5">
              <w:rPr>
                <w:rFonts w:ascii="Franklin Gothic Book" w:hAnsi="Franklin Gothic Book" w:cstheme="majorHAnsi"/>
                <w:sz w:val="20"/>
                <w:szCs w:val="20"/>
              </w:rPr>
              <w:t>HHs</w:t>
            </w:r>
          </w:p>
        </w:tc>
        <w:tc>
          <w:tcPr>
            <w:tcW w:w="1350" w:type="dxa"/>
          </w:tcPr>
          <w:p w14:paraId="041F4341" w14:textId="77777777" w:rsidR="00884FB6" w:rsidRPr="007923E5" w:rsidRDefault="00884FB6" w:rsidP="00884FB6">
            <w:pPr>
              <w:tabs>
                <w:tab w:val="left" w:pos="5280"/>
              </w:tabs>
              <w:jc w:val="both"/>
              <w:rPr>
                <w:rFonts w:ascii="Franklin Gothic Book" w:hAnsi="Franklin Gothic Book" w:cstheme="majorHAnsi"/>
                <w:sz w:val="20"/>
                <w:szCs w:val="20"/>
              </w:rPr>
            </w:pPr>
            <w:r w:rsidRPr="007923E5">
              <w:rPr>
                <w:rFonts w:ascii="Franklin Gothic Book" w:hAnsi="Franklin Gothic Book" w:cstheme="majorHAnsi"/>
                <w:sz w:val="20"/>
                <w:szCs w:val="20"/>
              </w:rPr>
              <w:t xml:space="preserve">Individuals </w:t>
            </w:r>
          </w:p>
        </w:tc>
      </w:tr>
      <w:tr w:rsidR="00884FB6" w:rsidRPr="007923E5" w14:paraId="316EF9D1" w14:textId="77777777" w:rsidTr="00FD418C">
        <w:tc>
          <w:tcPr>
            <w:tcW w:w="1350" w:type="dxa"/>
          </w:tcPr>
          <w:p w14:paraId="126AC9C6" w14:textId="77777777" w:rsidR="00884FB6" w:rsidRPr="00FD418C" w:rsidRDefault="00884FB6" w:rsidP="00884FB6">
            <w:pPr>
              <w:tabs>
                <w:tab w:val="left" w:pos="5280"/>
              </w:tabs>
              <w:jc w:val="both"/>
              <w:rPr>
                <w:rFonts w:ascii="Franklin Gothic Book" w:hAnsi="Franklin Gothic Book" w:cstheme="majorHAnsi"/>
                <w:sz w:val="20"/>
                <w:szCs w:val="20"/>
              </w:rPr>
            </w:pPr>
            <w:proofErr w:type="spellStart"/>
            <w:r w:rsidRPr="00FD418C">
              <w:rPr>
                <w:rFonts w:ascii="Franklin Gothic Book" w:hAnsi="Franklin Gothic Book" w:cstheme="majorHAnsi"/>
                <w:sz w:val="20"/>
                <w:szCs w:val="20"/>
              </w:rPr>
              <w:t>Tete</w:t>
            </w:r>
            <w:proofErr w:type="spellEnd"/>
          </w:p>
        </w:tc>
        <w:tc>
          <w:tcPr>
            <w:tcW w:w="1615" w:type="dxa"/>
          </w:tcPr>
          <w:p w14:paraId="25CB7F15" w14:textId="77777777" w:rsidR="00884FB6" w:rsidRPr="00FD418C" w:rsidRDefault="00884FB6" w:rsidP="00884FB6">
            <w:pPr>
              <w:tabs>
                <w:tab w:val="left" w:pos="5280"/>
              </w:tabs>
              <w:jc w:val="both"/>
              <w:rPr>
                <w:rFonts w:ascii="Franklin Gothic Book" w:hAnsi="Franklin Gothic Book" w:cstheme="majorHAnsi"/>
                <w:sz w:val="20"/>
                <w:szCs w:val="20"/>
              </w:rPr>
            </w:pPr>
            <w:r w:rsidRPr="00FD418C">
              <w:rPr>
                <w:rFonts w:ascii="Franklin Gothic Book" w:hAnsi="Franklin Gothic Book" w:cstheme="majorHAnsi"/>
                <w:sz w:val="20"/>
                <w:szCs w:val="20"/>
              </w:rPr>
              <w:t>4</w:t>
            </w:r>
          </w:p>
        </w:tc>
        <w:tc>
          <w:tcPr>
            <w:tcW w:w="854" w:type="dxa"/>
          </w:tcPr>
          <w:p w14:paraId="0AD70D6B" w14:textId="5574D9E9" w:rsidR="00884FB6" w:rsidRPr="00FD418C" w:rsidRDefault="00481F25" w:rsidP="00884FB6">
            <w:pPr>
              <w:tabs>
                <w:tab w:val="left" w:pos="5280"/>
              </w:tabs>
              <w:jc w:val="both"/>
              <w:rPr>
                <w:rFonts w:ascii="Franklin Gothic Book" w:hAnsi="Franklin Gothic Book" w:cstheme="majorHAnsi"/>
                <w:sz w:val="20"/>
                <w:szCs w:val="20"/>
              </w:rPr>
            </w:pPr>
            <w:r w:rsidRPr="00FD418C">
              <w:rPr>
                <w:rFonts w:ascii="Franklin Gothic Book" w:hAnsi="Franklin Gothic Book" w:cstheme="majorHAnsi"/>
                <w:sz w:val="20"/>
                <w:szCs w:val="20"/>
              </w:rPr>
              <w:t>810</w:t>
            </w:r>
          </w:p>
        </w:tc>
        <w:tc>
          <w:tcPr>
            <w:tcW w:w="1350" w:type="dxa"/>
          </w:tcPr>
          <w:p w14:paraId="772A6B9A" w14:textId="7AA84137" w:rsidR="00884FB6" w:rsidRPr="00FD418C" w:rsidRDefault="00481F25" w:rsidP="00884FB6">
            <w:pPr>
              <w:tabs>
                <w:tab w:val="left" w:pos="5280"/>
              </w:tabs>
              <w:jc w:val="both"/>
              <w:rPr>
                <w:rFonts w:ascii="Franklin Gothic Book" w:hAnsi="Franklin Gothic Book" w:cstheme="majorHAnsi"/>
                <w:sz w:val="20"/>
                <w:szCs w:val="20"/>
              </w:rPr>
            </w:pPr>
            <w:r w:rsidRPr="00FD418C">
              <w:rPr>
                <w:rFonts w:ascii="Franklin Gothic Book" w:hAnsi="Franklin Gothic Book" w:cstheme="majorHAnsi"/>
                <w:sz w:val="20"/>
                <w:szCs w:val="20"/>
              </w:rPr>
              <w:t>4,052</w:t>
            </w:r>
          </w:p>
        </w:tc>
      </w:tr>
      <w:tr w:rsidR="00884FB6" w:rsidRPr="007923E5" w14:paraId="310439DC" w14:textId="77777777" w:rsidTr="00FD418C">
        <w:tc>
          <w:tcPr>
            <w:tcW w:w="1350" w:type="dxa"/>
          </w:tcPr>
          <w:p w14:paraId="09729EF8" w14:textId="77777777" w:rsidR="00884FB6" w:rsidRPr="00FD418C" w:rsidRDefault="00884FB6" w:rsidP="00884FB6">
            <w:pPr>
              <w:tabs>
                <w:tab w:val="left" w:pos="5280"/>
              </w:tabs>
              <w:jc w:val="both"/>
              <w:rPr>
                <w:rFonts w:ascii="Franklin Gothic Book" w:hAnsi="Franklin Gothic Book" w:cstheme="majorHAnsi"/>
                <w:sz w:val="20"/>
                <w:szCs w:val="20"/>
              </w:rPr>
            </w:pPr>
            <w:proofErr w:type="spellStart"/>
            <w:r w:rsidRPr="00FD418C">
              <w:rPr>
                <w:rFonts w:ascii="Franklin Gothic Book" w:hAnsi="Franklin Gothic Book" w:cstheme="majorHAnsi"/>
                <w:sz w:val="20"/>
                <w:szCs w:val="20"/>
              </w:rPr>
              <w:t>Zambezia</w:t>
            </w:r>
            <w:proofErr w:type="spellEnd"/>
          </w:p>
        </w:tc>
        <w:tc>
          <w:tcPr>
            <w:tcW w:w="1615" w:type="dxa"/>
          </w:tcPr>
          <w:p w14:paraId="0D4953FB" w14:textId="77777777" w:rsidR="00884FB6" w:rsidRPr="00FD418C" w:rsidRDefault="00884FB6" w:rsidP="00884FB6">
            <w:pPr>
              <w:tabs>
                <w:tab w:val="left" w:pos="5280"/>
              </w:tabs>
              <w:jc w:val="both"/>
              <w:rPr>
                <w:rFonts w:ascii="Franklin Gothic Book" w:hAnsi="Franklin Gothic Book" w:cstheme="majorHAnsi"/>
                <w:sz w:val="20"/>
                <w:szCs w:val="20"/>
              </w:rPr>
            </w:pPr>
            <w:r w:rsidRPr="00FD418C">
              <w:rPr>
                <w:rFonts w:ascii="Franklin Gothic Book" w:hAnsi="Franklin Gothic Book" w:cstheme="majorHAnsi"/>
                <w:sz w:val="20"/>
                <w:szCs w:val="20"/>
              </w:rPr>
              <w:t>11</w:t>
            </w:r>
          </w:p>
        </w:tc>
        <w:tc>
          <w:tcPr>
            <w:tcW w:w="854" w:type="dxa"/>
          </w:tcPr>
          <w:p w14:paraId="51278D63" w14:textId="2CDFE2D2" w:rsidR="00884FB6" w:rsidRPr="00FD418C" w:rsidRDefault="00884FB6" w:rsidP="00884FB6">
            <w:pPr>
              <w:tabs>
                <w:tab w:val="left" w:pos="5280"/>
              </w:tabs>
              <w:jc w:val="both"/>
              <w:rPr>
                <w:rFonts w:ascii="Franklin Gothic Book" w:hAnsi="Franklin Gothic Book" w:cstheme="majorHAnsi"/>
                <w:sz w:val="20"/>
                <w:szCs w:val="20"/>
              </w:rPr>
            </w:pPr>
            <w:r w:rsidRPr="00FD418C">
              <w:rPr>
                <w:rFonts w:ascii="Franklin Gothic Book" w:hAnsi="Franklin Gothic Book" w:cstheme="majorHAnsi"/>
                <w:sz w:val="20"/>
                <w:szCs w:val="20"/>
              </w:rPr>
              <w:t>2</w:t>
            </w:r>
            <w:r w:rsidR="00481F25" w:rsidRPr="00FD418C">
              <w:rPr>
                <w:rFonts w:ascii="Franklin Gothic Book" w:hAnsi="Franklin Gothic Book" w:cstheme="majorHAnsi"/>
                <w:sz w:val="20"/>
                <w:szCs w:val="20"/>
              </w:rPr>
              <w:t>,383</w:t>
            </w:r>
          </w:p>
        </w:tc>
        <w:tc>
          <w:tcPr>
            <w:tcW w:w="1350" w:type="dxa"/>
          </w:tcPr>
          <w:p w14:paraId="7567FA8F" w14:textId="227A14DF" w:rsidR="00884FB6" w:rsidRPr="00FD418C" w:rsidRDefault="00884FB6" w:rsidP="00884FB6">
            <w:pPr>
              <w:tabs>
                <w:tab w:val="left" w:pos="5280"/>
              </w:tabs>
              <w:jc w:val="both"/>
              <w:rPr>
                <w:rFonts w:ascii="Franklin Gothic Book" w:hAnsi="Franklin Gothic Book" w:cstheme="majorHAnsi"/>
                <w:sz w:val="20"/>
                <w:szCs w:val="20"/>
              </w:rPr>
            </w:pPr>
            <w:r w:rsidRPr="00FD418C">
              <w:rPr>
                <w:rFonts w:ascii="Franklin Gothic Book" w:hAnsi="Franklin Gothic Book" w:cstheme="majorHAnsi"/>
                <w:sz w:val="20"/>
                <w:szCs w:val="20"/>
              </w:rPr>
              <w:t>10,</w:t>
            </w:r>
            <w:r w:rsidR="00481F25" w:rsidRPr="00FD418C">
              <w:rPr>
                <w:rFonts w:ascii="Franklin Gothic Book" w:hAnsi="Franklin Gothic Book" w:cstheme="majorHAnsi"/>
                <w:sz w:val="20"/>
                <w:szCs w:val="20"/>
              </w:rPr>
              <w:t>241</w:t>
            </w:r>
          </w:p>
        </w:tc>
      </w:tr>
      <w:tr w:rsidR="00884FB6" w:rsidRPr="007923E5" w14:paraId="23FCE057" w14:textId="77777777" w:rsidTr="00FD418C">
        <w:tc>
          <w:tcPr>
            <w:tcW w:w="1350" w:type="dxa"/>
          </w:tcPr>
          <w:p w14:paraId="0A2C74C8" w14:textId="77777777" w:rsidR="00884FB6" w:rsidRPr="00FD418C" w:rsidRDefault="00884FB6" w:rsidP="00884FB6">
            <w:pPr>
              <w:tabs>
                <w:tab w:val="left" w:pos="5280"/>
              </w:tabs>
              <w:jc w:val="both"/>
              <w:rPr>
                <w:rFonts w:ascii="Franklin Gothic Book" w:hAnsi="Franklin Gothic Book" w:cstheme="majorHAnsi"/>
                <w:sz w:val="20"/>
                <w:szCs w:val="20"/>
              </w:rPr>
            </w:pPr>
            <w:proofErr w:type="spellStart"/>
            <w:r w:rsidRPr="00FD418C">
              <w:rPr>
                <w:rFonts w:ascii="Franklin Gothic Book" w:hAnsi="Franklin Gothic Book" w:cstheme="majorHAnsi"/>
                <w:sz w:val="20"/>
                <w:szCs w:val="20"/>
              </w:rPr>
              <w:t>Sofala</w:t>
            </w:r>
            <w:proofErr w:type="spellEnd"/>
          </w:p>
        </w:tc>
        <w:tc>
          <w:tcPr>
            <w:tcW w:w="1615" w:type="dxa"/>
          </w:tcPr>
          <w:p w14:paraId="6688D78C" w14:textId="26137809" w:rsidR="00884FB6" w:rsidRPr="00FD418C" w:rsidRDefault="00481F25" w:rsidP="00884FB6">
            <w:pPr>
              <w:tabs>
                <w:tab w:val="left" w:pos="5280"/>
              </w:tabs>
              <w:jc w:val="both"/>
              <w:rPr>
                <w:rFonts w:ascii="Franklin Gothic Book" w:hAnsi="Franklin Gothic Book" w:cstheme="majorHAnsi"/>
                <w:sz w:val="20"/>
                <w:szCs w:val="20"/>
              </w:rPr>
            </w:pPr>
            <w:r w:rsidRPr="00FD418C">
              <w:rPr>
                <w:rFonts w:ascii="Franklin Gothic Book" w:hAnsi="Franklin Gothic Book" w:cstheme="majorHAnsi"/>
                <w:sz w:val="20"/>
                <w:szCs w:val="20"/>
              </w:rPr>
              <w:t>22</w:t>
            </w:r>
          </w:p>
        </w:tc>
        <w:tc>
          <w:tcPr>
            <w:tcW w:w="854" w:type="dxa"/>
          </w:tcPr>
          <w:p w14:paraId="2AC20D39" w14:textId="12D13514" w:rsidR="00884FB6" w:rsidRPr="00FD418C" w:rsidRDefault="00481F25" w:rsidP="00884FB6">
            <w:pPr>
              <w:tabs>
                <w:tab w:val="left" w:pos="5280"/>
              </w:tabs>
              <w:jc w:val="both"/>
              <w:rPr>
                <w:rFonts w:ascii="Franklin Gothic Book" w:hAnsi="Franklin Gothic Book" w:cstheme="majorHAnsi"/>
                <w:sz w:val="20"/>
                <w:szCs w:val="20"/>
              </w:rPr>
            </w:pPr>
            <w:r w:rsidRPr="00FD418C">
              <w:rPr>
                <w:rFonts w:ascii="Franklin Gothic Book" w:hAnsi="Franklin Gothic Book" w:cstheme="majorHAnsi"/>
                <w:sz w:val="20"/>
                <w:szCs w:val="20"/>
              </w:rPr>
              <w:t>8,949</w:t>
            </w:r>
          </w:p>
        </w:tc>
        <w:tc>
          <w:tcPr>
            <w:tcW w:w="1350" w:type="dxa"/>
          </w:tcPr>
          <w:p w14:paraId="718204BE" w14:textId="181BD17F" w:rsidR="00884FB6" w:rsidRPr="00FD418C" w:rsidRDefault="00481F25" w:rsidP="00884FB6">
            <w:pPr>
              <w:tabs>
                <w:tab w:val="left" w:pos="5280"/>
              </w:tabs>
              <w:jc w:val="both"/>
              <w:rPr>
                <w:rFonts w:ascii="Franklin Gothic Book" w:hAnsi="Franklin Gothic Book" w:cstheme="majorHAnsi"/>
                <w:sz w:val="20"/>
                <w:szCs w:val="20"/>
              </w:rPr>
            </w:pPr>
            <w:r w:rsidRPr="00FD418C">
              <w:rPr>
                <w:rFonts w:ascii="Franklin Gothic Book" w:hAnsi="Franklin Gothic Book" w:cstheme="majorHAnsi"/>
                <w:sz w:val="20"/>
                <w:szCs w:val="20"/>
              </w:rPr>
              <w:t>46,514</w:t>
            </w:r>
          </w:p>
        </w:tc>
      </w:tr>
      <w:tr w:rsidR="00884FB6" w:rsidRPr="007923E5" w14:paraId="46120F29" w14:textId="77777777" w:rsidTr="00FD418C">
        <w:tc>
          <w:tcPr>
            <w:tcW w:w="1350" w:type="dxa"/>
          </w:tcPr>
          <w:p w14:paraId="37373210" w14:textId="77777777" w:rsidR="00884FB6" w:rsidRPr="00FD418C" w:rsidRDefault="00884FB6" w:rsidP="00884FB6">
            <w:pPr>
              <w:tabs>
                <w:tab w:val="left" w:pos="5280"/>
              </w:tabs>
              <w:jc w:val="both"/>
              <w:rPr>
                <w:rFonts w:ascii="Franklin Gothic Book" w:hAnsi="Franklin Gothic Book" w:cstheme="majorHAnsi"/>
                <w:sz w:val="20"/>
                <w:szCs w:val="20"/>
              </w:rPr>
            </w:pPr>
            <w:proofErr w:type="spellStart"/>
            <w:r w:rsidRPr="00FD418C">
              <w:rPr>
                <w:rFonts w:ascii="Franklin Gothic Book" w:hAnsi="Franklin Gothic Book" w:cstheme="majorHAnsi"/>
                <w:sz w:val="20"/>
                <w:szCs w:val="20"/>
              </w:rPr>
              <w:t>Manica</w:t>
            </w:r>
            <w:proofErr w:type="spellEnd"/>
          </w:p>
        </w:tc>
        <w:tc>
          <w:tcPr>
            <w:tcW w:w="1615" w:type="dxa"/>
          </w:tcPr>
          <w:p w14:paraId="5B885C17" w14:textId="3CC6B50E" w:rsidR="00884FB6" w:rsidRPr="00FD418C" w:rsidRDefault="00884FB6" w:rsidP="00884FB6">
            <w:pPr>
              <w:tabs>
                <w:tab w:val="left" w:pos="5280"/>
              </w:tabs>
              <w:jc w:val="both"/>
              <w:rPr>
                <w:rFonts w:ascii="Franklin Gothic Book" w:hAnsi="Franklin Gothic Book" w:cstheme="majorHAnsi"/>
                <w:sz w:val="20"/>
                <w:szCs w:val="20"/>
              </w:rPr>
            </w:pPr>
            <w:r w:rsidRPr="00FD418C">
              <w:rPr>
                <w:rFonts w:ascii="Franklin Gothic Book" w:hAnsi="Franklin Gothic Book" w:cstheme="majorHAnsi"/>
                <w:sz w:val="20"/>
                <w:szCs w:val="20"/>
              </w:rPr>
              <w:t>2</w:t>
            </w:r>
            <w:r w:rsidR="00481F25" w:rsidRPr="00FD418C">
              <w:rPr>
                <w:rFonts w:ascii="Franklin Gothic Book" w:hAnsi="Franklin Gothic Book" w:cstheme="majorHAnsi"/>
                <w:sz w:val="20"/>
                <w:szCs w:val="20"/>
              </w:rPr>
              <w:t>8</w:t>
            </w:r>
          </w:p>
        </w:tc>
        <w:tc>
          <w:tcPr>
            <w:tcW w:w="854" w:type="dxa"/>
          </w:tcPr>
          <w:p w14:paraId="1941B4C0" w14:textId="4E4D4A06" w:rsidR="00884FB6" w:rsidRPr="00FD418C" w:rsidRDefault="00884FB6" w:rsidP="00884FB6">
            <w:pPr>
              <w:tabs>
                <w:tab w:val="left" w:pos="5280"/>
              </w:tabs>
              <w:jc w:val="both"/>
              <w:rPr>
                <w:rFonts w:ascii="Franklin Gothic Book" w:hAnsi="Franklin Gothic Book" w:cstheme="majorHAnsi"/>
                <w:sz w:val="20"/>
                <w:szCs w:val="20"/>
              </w:rPr>
            </w:pPr>
            <w:r w:rsidRPr="00FD418C">
              <w:rPr>
                <w:rFonts w:ascii="Franklin Gothic Book" w:hAnsi="Franklin Gothic Book" w:cstheme="majorHAnsi"/>
                <w:sz w:val="20"/>
                <w:szCs w:val="20"/>
              </w:rPr>
              <w:t>4</w:t>
            </w:r>
            <w:r w:rsidR="00481F25" w:rsidRPr="00FD418C">
              <w:rPr>
                <w:rFonts w:ascii="Franklin Gothic Book" w:hAnsi="Franklin Gothic Book" w:cstheme="majorHAnsi"/>
                <w:sz w:val="20"/>
                <w:szCs w:val="20"/>
              </w:rPr>
              <w:t>,738</w:t>
            </w:r>
          </w:p>
        </w:tc>
        <w:tc>
          <w:tcPr>
            <w:tcW w:w="1350" w:type="dxa"/>
          </w:tcPr>
          <w:p w14:paraId="08BFEDCA" w14:textId="7201520C" w:rsidR="00884FB6" w:rsidRPr="00FD418C" w:rsidRDefault="00481F25" w:rsidP="00884FB6">
            <w:pPr>
              <w:tabs>
                <w:tab w:val="left" w:pos="5280"/>
              </w:tabs>
              <w:jc w:val="both"/>
              <w:rPr>
                <w:rFonts w:ascii="Franklin Gothic Book" w:hAnsi="Franklin Gothic Book" w:cstheme="majorHAnsi"/>
                <w:sz w:val="20"/>
                <w:szCs w:val="20"/>
              </w:rPr>
            </w:pPr>
            <w:r w:rsidRPr="00FD418C">
              <w:rPr>
                <w:rFonts w:ascii="Franklin Gothic Book" w:hAnsi="Franklin Gothic Book" w:cstheme="majorHAnsi"/>
                <w:sz w:val="20"/>
                <w:szCs w:val="20"/>
              </w:rPr>
              <w:t>22,848</w:t>
            </w:r>
          </w:p>
        </w:tc>
      </w:tr>
      <w:tr w:rsidR="004E686D" w:rsidRPr="007923E5" w14:paraId="3F0687A8" w14:textId="77777777" w:rsidTr="00FD418C">
        <w:tc>
          <w:tcPr>
            <w:tcW w:w="1350" w:type="dxa"/>
          </w:tcPr>
          <w:p w14:paraId="71A0A908" w14:textId="5221AF33" w:rsidR="004E686D" w:rsidRPr="00FD418C" w:rsidRDefault="004E686D" w:rsidP="00884FB6">
            <w:pPr>
              <w:tabs>
                <w:tab w:val="left" w:pos="5280"/>
              </w:tabs>
              <w:jc w:val="both"/>
              <w:rPr>
                <w:rFonts w:ascii="Franklin Gothic Book" w:hAnsi="Franklin Gothic Book" w:cstheme="majorHAnsi"/>
                <w:sz w:val="18"/>
                <w:szCs w:val="18"/>
              </w:rPr>
            </w:pPr>
            <w:r w:rsidRPr="00FD418C">
              <w:rPr>
                <w:rFonts w:ascii="Franklin Gothic Book" w:hAnsi="Franklin Gothic Book" w:cstheme="majorHAnsi"/>
                <w:sz w:val="18"/>
                <w:szCs w:val="18"/>
              </w:rPr>
              <w:t>Cabo Delgado</w:t>
            </w:r>
          </w:p>
        </w:tc>
        <w:tc>
          <w:tcPr>
            <w:tcW w:w="1615" w:type="dxa"/>
          </w:tcPr>
          <w:p w14:paraId="3B81920A" w14:textId="56AA282F" w:rsidR="004E686D" w:rsidRPr="004E686D" w:rsidRDefault="004E686D" w:rsidP="00884FB6">
            <w:pPr>
              <w:tabs>
                <w:tab w:val="left" w:pos="5280"/>
              </w:tabs>
              <w:jc w:val="both"/>
              <w:rPr>
                <w:rFonts w:ascii="Franklin Gothic Book" w:hAnsi="Franklin Gothic Book" w:cstheme="majorHAnsi"/>
                <w:sz w:val="20"/>
                <w:szCs w:val="20"/>
              </w:rPr>
            </w:pPr>
            <w:r>
              <w:rPr>
                <w:rFonts w:ascii="Franklin Gothic Book" w:hAnsi="Franklin Gothic Book" w:cstheme="majorHAnsi"/>
                <w:sz w:val="20"/>
                <w:szCs w:val="20"/>
              </w:rPr>
              <w:t>2</w:t>
            </w:r>
          </w:p>
        </w:tc>
        <w:tc>
          <w:tcPr>
            <w:tcW w:w="854" w:type="dxa"/>
          </w:tcPr>
          <w:p w14:paraId="74CC6677" w14:textId="1842C252" w:rsidR="004E686D" w:rsidRPr="004E686D" w:rsidRDefault="004E686D" w:rsidP="00884FB6">
            <w:pPr>
              <w:tabs>
                <w:tab w:val="left" w:pos="5280"/>
              </w:tabs>
              <w:jc w:val="both"/>
              <w:rPr>
                <w:rFonts w:ascii="Franklin Gothic Book" w:hAnsi="Franklin Gothic Book" w:cstheme="majorHAnsi"/>
                <w:sz w:val="20"/>
                <w:szCs w:val="20"/>
              </w:rPr>
            </w:pPr>
            <w:r>
              <w:rPr>
                <w:rFonts w:ascii="Franklin Gothic Book" w:hAnsi="Franklin Gothic Book" w:cstheme="majorHAnsi"/>
                <w:sz w:val="20"/>
                <w:szCs w:val="20"/>
              </w:rPr>
              <w:t>213</w:t>
            </w:r>
          </w:p>
        </w:tc>
        <w:tc>
          <w:tcPr>
            <w:tcW w:w="1350" w:type="dxa"/>
          </w:tcPr>
          <w:p w14:paraId="6083E574" w14:textId="6D77BED1" w:rsidR="004E686D" w:rsidRPr="004E686D" w:rsidRDefault="004E686D" w:rsidP="00884FB6">
            <w:pPr>
              <w:tabs>
                <w:tab w:val="left" w:pos="5280"/>
              </w:tabs>
              <w:jc w:val="both"/>
              <w:rPr>
                <w:rFonts w:ascii="Franklin Gothic Book" w:hAnsi="Franklin Gothic Book" w:cstheme="majorHAnsi"/>
                <w:sz w:val="20"/>
                <w:szCs w:val="20"/>
              </w:rPr>
            </w:pPr>
            <w:r>
              <w:rPr>
                <w:rFonts w:ascii="Franklin Gothic Book" w:hAnsi="Franklin Gothic Book" w:cstheme="majorHAnsi"/>
                <w:sz w:val="20"/>
                <w:szCs w:val="20"/>
              </w:rPr>
              <w:t>957</w:t>
            </w:r>
          </w:p>
        </w:tc>
      </w:tr>
      <w:tr w:rsidR="004E686D" w:rsidRPr="007923E5" w14:paraId="461F66AC" w14:textId="77777777" w:rsidTr="00FD418C">
        <w:tc>
          <w:tcPr>
            <w:tcW w:w="1350" w:type="dxa"/>
          </w:tcPr>
          <w:p w14:paraId="2E9092E2" w14:textId="595C681C" w:rsidR="004E686D" w:rsidRDefault="004E686D" w:rsidP="00884FB6">
            <w:pPr>
              <w:tabs>
                <w:tab w:val="left" w:pos="5280"/>
              </w:tabs>
              <w:jc w:val="both"/>
              <w:rPr>
                <w:rFonts w:ascii="Franklin Gothic Book" w:hAnsi="Franklin Gothic Book" w:cstheme="majorHAnsi"/>
                <w:sz w:val="20"/>
                <w:szCs w:val="20"/>
              </w:rPr>
            </w:pPr>
            <w:commentRangeStart w:id="12"/>
            <w:r>
              <w:rPr>
                <w:rFonts w:ascii="Franklin Gothic Book" w:hAnsi="Franklin Gothic Book" w:cstheme="majorHAnsi"/>
                <w:sz w:val="20"/>
                <w:szCs w:val="20"/>
              </w:rPr>
              <w:t>Nampula</w:t>
            </w:r>
          </w:p>
        </w:tc>
        <w:tc>
          <w:tcPr>
            <w:tcW w:w="1615" w:type="dxa"/>
          </w:tcPr>
          <w:p w14:paraId="7B5FB99F" w14:textId="4912D24A" w:rsidR="004E686D" w:rsidRDefault="004E686D" w:rsidP="00884FB6">
            <w:pPr>
              <w:tabs>
                <w:tab w:val="left" w:pos="5280"/>
              </w:tabs>
              <w:jc w:val="both"/>
              <w:rPr>
                <w:rFonts w:ascii="Franklin Gothic Book" w:hAnsi="Franklin Gothic Book" w:cstheme="majorHAnsi"/>
                <w:sz w:val="20"/>
                <w:szCs w:val="20"/>
              </w:rPr>
            </w:pPr>
            <w:r>
              <w:rPr>
                <w:rFonts w:ascii="Franklin Gothic Book" w:hAnsi="Franklin Gothic Book" w:cstheme="majorHAnsi"/>
                <w:sz w:val="20"/>
                <w:szCs w:val="20"/>
              </w:rPr>
              <w:t>1</w:t>
            </w:r>
          </w:p>
        </w:tc>
        <w:tc>
          <w:tcPr>
            <w:tcW w:w="854" w:type="dxa"/>
          </w:tcPr>
          <w:p w14:paraId="2260FA94" w14:textId="0FE62097" w:rsidR="004E686D" w:rsidRDefault="004E686D" w:rsidP="00884FB6">
            <w:pPr>
              <w:tabs>
                <w:tab w:val="left" w:pos="5280"/>
              </w:tabs>
              <w:jc w:val="both"/>
              <w:rPr>
                <w:rFonts w:ascii="Franklin Gothic Book" w:hAnsi="Franklin Gothic Book" w:cstheme="majorHAnsi"/>
                <w:sz w:val="20"/>
                <w:szCs w:val="20"/>
              </w:rPr>
            </w:pPr>
            <w:r>
              <w:rPr>
                <w:rFonts w:ascii="Franklin Gothic Book" w:hAnsi="Franklin Gothic Book" w:cstheme="majorHAnsi"/>
                <w:sz w:val="20"/>
                <w:szCs w:val="20"/>
              </w:rPr>
              <w:t>1,146</w:t>
            </w:r>
          </w:p>
        </w:tc>
        <w:tc>
          <w:tcPr>
            <w:tcW w:w="1350" w:type="dxa"/>
          </w:tcPr>
          <w:p w14:paraId="7D79D64E" w14:textId="46FD13CC" w:rsidR="004E686D" w:rsidRDefault="004E686D" w:rsidP="00884FB6">
            <w:pPr>
              <w:tabs>
                <w:tab w:val="left" w:pos="5280"/>
              </w:tabs>
              <w:jc w:val="both"/>
              <w:rPr>
                <w:rFonts w:ascii="Franklin Gothic Book" w:hAnsi="Franklin Gothic Book" w:cstheme="majorHAnsi"/>
                <w:sz w:val="20"/>
                <w:szCs w:val="20"/>
              </w:rPr>
            </w:pPr>
            <w:r>
              <w:rPr>
                <w:rFonts w:ascii="Franklin Gothic Book" w:hAnsi="Franklin Gothic Book" w:cstheme="majorHAnsi"/>
                <w:sz w:val="20"/>
                <w:szCs w:val="20"/>
              </w:rPr>
              <w:t>5,757</w:t>
            </w:r>
            <w:commentRangeEnd w:id="12"/>
            <w:r w:rsidR="00FD418C">
              <w:rPr>
                <w:rStyle w:val="CommentReference"/>
              </w:rPr>
              <w:commentReference w:id="12"/>
            </w:r>
          </w:p>
        </w:tc>
      </w:tr>
      <w:tr w:rsidR="00481F25" w:rsidRPr="007923E5" w14:paraId="7D542D13" w14:textId="77777777" w:rsidTr="00FD418C">
        <w:tc>
          <w:tcPr>
            <w:tcW w:w="1350" w:type="dxa"/>
          </w:tcPr>
          <w:p w14:paraId="1691912E" w14:textId="39FD7298" w:rsidR="00481F25" w:rsidRPr="00FD418C" w:rsidRDefault="00481F25" w:rsidP="00884FB6">
            <w:pPr>
              <w:tabs>
                <w:tab w:val="left" w:pos="5280"/>
              </w:tabs>
              <w:jc w:val="both"/>
              <w:rPr>
                <w:rFonts w:ascii="Franklin Gothic Book" w:hAnsi="Franklin Gothic Book" w:cstheme="majorHAnsi"/>
                <w:b/>
                <w:bCs/>
                <w:sz w:val="20"/>
                <w:szCs w:val="20"/>
              </w:rPr>
            </w:pPr>
            <w:r w:rsidRPr="00FD418C">
              <w:rPr>
                <w:rFonts w:ascii="Franklin Gothic Book" w:hAnsi="Franklin Gothic Book" w:cstheme="majorHAnsi"/>
                <w:b/>
                <w:bCs/>
                <w:sz w:val="20"/>
                <w:szCs w:val="20"/>
              </w:rPr>
              <w:t>Total</w:t>
            </w:r>
          </w:p>
        </w:tc>
        <w:tc>
          <w:tcPr>
            <w:tcW w:w="1615" w:type="dxa"/>
          </w:tcPr>
          <w:p w14:paraId="697B53CC" w14:textId="23A9FF9E" w:rsidR="00481F25" w:rsidRPr="00FD418C" w:rsidRDefault="00481F25" w:rsidP="00884FB6">
            <w:pPr>
              <w:tabs>
                <w:tab w:val="left" w:pos="5280"/>
              </w:tabs>
              <w:jc w:val="both"/>
              <w:rPr>
                <w:rFonts w:ascii="Franklin Gothic Book" w:hAnsi="Franklin Gothic Book" w:cstheme="majorHAnsi"/>
                <w:b/>
                <w:bCs/>
                <w:sz w:val="20"/>
                <w:szCs w:val="20"/>
              </w:rPr>
            </w:pPr>
            <w:r w:rsidRPr="00FD418C">
              <w:rPr>
                <w:rFonts w:ascii="Franklin Gothic Book" w:hAnsi="Franklin Gothic Book" w:cstheme="majorHAnsi"/>
                <w:b/>
                <w:bCs/>
                <w:sz w:val="20"/>
                <w:szCs w:val="20"/>
              </w:rPr>
              <w:t>68</w:t>
            </w:r>
          </w:p>
        </w:tc>
        <w:tc>
          <w:tcPr>
            <w:tcW w:w="854" w:type="dxa"/>
          </w:tcPr>
          <w:p w14:paraId="3B4A9AE4" w14:textId="43264087" w:rsidR="00481F25" w:rsidRPr="00FD418C" w:rsidRDefault="00481F25" w:rsidP="00884FB6">
            <w:pPr>
              <w:tabs>
                <w:tab w:val="left" w:pos="5280"/>
              </w:tabs>
              <w:jc w:val="both"/>
              <w:rPr>
                <w:rFonts w:ascii="Franklin Gothic Book" w:hAnsi="Franklin Gothic Book" w:cstheme="majorHAnsi"/>
                <w:b/>
                <w:bCs/>
                <w:sz w:val="20"/>
                <w:szCs w:val="20"/>
              </w:rPr>
            </w:pPr>
            <w:r w:rsidRPr="00FD418C">
              <w:rPr>
                <w:rFonts w:ascii="Franklin Gothic Book" w:hAnsi="Franklin Gothic Book" w:cstheme="majorHAnsi"/>
                <w:b/>
                <w:bCs/>
                <w:sz w:val="20"/>
                <w:szCs w:val="20"/>
              </w:rPr>
              <w:t>18,239</w:t>
            </w:r>
          </w:p>
        </w:tc>
        <w:tc>
          <w:tcPr>
            <w:tcW w:w="1350" w:type="dxa"/>
          </w:tcPr>
          <w:p w14:paraId="3824F83E" w14:textId="2579CDFE" w:rsidR="00481F25" w:rsidRPr="00FD418C" w:rsidRDefault="00481F25" w:rsidP="00884FB6">
            <w:pPr>
              <w:tabs>
                <w:tab w:val="left" w:pos="5280"/>
              </w:tabs>
              <w:jc w:val="both"/>
              <w:rPr>
                <w:rFonts w:ascii="Franklin Gothic Book" w:hAnsi="Franklin Gothic Book" w:cstheme="majorHAnsi"/>
                <w:b/>
                <w:bCs/>
                <w:sz w:val="20"/>
                <w:szCs w:val="20"/>
              </w:rPr>
            </w:pPr>
            <w:r w:rsidRPr="00FD418C">
              <w:rPr>
                <w:rFonts w:ascii="Franklin Gothic Book" w:hAnsi="Franklin Gothic Book" w:cstheme="majorHAnsi"/>
                <w:b/>
                <w:bCs/>
                <w:sz w:val="20"/>
                <w:szCs w:val="20"/>
              </w:rPr>
              <w:t>90,369</w:t>
            </w:r>
          </w:p>
        </w:tc>
      </w:tr>
    </w:tbl>
    <w:p w14:paraId="56503E23" w14:textId="3B54085E" w:rsidR="00A4188C" w:rsidRPr="007923E5" w:rsidRDefault="006D556C" w:rsidP="006D556C">
      <w:pPr>
        <w:tabs>
          <w:tab w:val="left" w:pos="5280"/>
        </w:tabs>
        <w:jc w:val="both"/>
        <w:rPr>
          <w:rFonts w:ascii="Franklin Gothic Book" w:hAnsi="Franklin Gothic Book" w:cstheme="majorHAnsi"/>
          <w:sz w:val="20"/>
          <w:szCs w:val="20"/>
        </w:rPr>
      </w:pPr>
      <w:r w:rsidRPr="007923E5">
        <w:rPr>
          <w:rFonts w:ascii="Franklin Gothic Book" w:hAnsi="Franklin Gothic Book" w:cstheme="majorHAnsi"/>
          <w:sz w:val="20"/>
          <w:szCs w:val="20"/>
        </w:rPr>
        <w:t xml:space="preserve">The </w:t>
      </w:r>
      <w:r w:rsidR="00884FB6" w:rsidRPr="007923E5">
        <w:rPr>
          <w:rFonts w:ascii="Franklin Gothic Book" w:hAnsi="Franklin Gothic Book" w:cstheme="majorHAnsi"/>
          <w:sz w:val="20"/>
          <w:szCs w:val="20"/>
        </w:rPr>
        <w:t>following</w:t>
      </w:r>
      <w:r w:rsidR="00B15B1B" w:rsidRPr="007923E5">
        <w:rPr>
          <w:rFonts w:ascii="Franklin Gothic Book" w:hAnsi="Franklin Gothic Book" w:cstheme="majorHAnsi"/>
          <w:sz w:val="20"/>
          <w:szCs w:val="20"/>
        </w:rPr>
        <w:t xml:space="preserve"> </w:t>
      </w:r>
      <w:r w:rsidRPr="007923E5">
        <w:rPr>
          <w:rFonts w:ascii="Franklin Gothic Book" w:hAnsi="Franklin Gothic Book" w:cstheme="majorHAnsi"/>
          <w:sz w:val="20"/>
          <w:szCs w:val="20"/>
        </w:rPr>
        <w:t>table</w:t>
      </w:r>
      <w:r w:rsidR="00481F25">
        <w:rPr>
          <w:rFonts w:ascii="Franklin Gothic Book" w:hAnsi="Franklin Gothic Book" w:cstheme="majorHAnsi"/>
          <w:sz w:val="20"/>
          <w:szCs w:val="20"/>
        </w:rPr>
        <w:t xml:space="preserve"> from IOM’s DTM on </w:t>
      </w:r>
      <w:r w:rsidRPr="007923E5">
        <w:rPr>
          <w:rFonts w:ascii="Franklin Gothic Book" w:hAnsi="Franklin Gothic Book" w:cstheme="majorHAnsi"/>
          <w:sz w:val="20"/>
          <w:szCs w:val="20"/>
        </w:rPr>
        <w:t xml:space="preserve">provides </w:t>
      </w:r>
      <w:r w:rsidR="0046146D" w:rsidRPr="007923E5">
        <w:rPr>
          <w:rFonts w:ascii="Franklin Gothic Book" w:hAnsi="Franklin Gothic Book" w:cstheme="majorHAnsi"/>
          <w:sz w:val="20"/>
          <w:szCs w:val="20"/>
        </w:rPr>
        <w:t>an overview of the number of</w:t>
      </w:r>
      <w:r w:rsidRPr="007923E5">
        <w:rPr>
          <w:rFonts w:ascii="Franklin Gothic Book" w:hAnsi="Franklin Gothic Book" w:cstheme="majorHAnsi"/>
          <w:sz w:val="20"/>
          <w:szCs w:val="20"/>
        </w:rPr>
        <w:t xml:space="preserve"> resettlement sites in </w:t>
      </w:r>
      <w:proofErr w:type="spellStart"/>
      <w:r w:rsidRPr="007923E5">
        <w:rPr>
          <w:rFonts w:ascii="Franklin Gothic Book" w:hAnsi="Franklin Gothic Book" w:cstheme="majorHAnsi"/>
          <w:sz w:val="20"/>
          <w:szCs w:val="20"/>
        </w:rPr>
        <w:t>Tete</w:t>
      </w:r>
      <w:proofErr w:type="spellEnd"/>
      <w:r w:rsidRPr="007923E5">
        <w:rPr>
          <w:rFonts w:ascii="Franklin Gothic Book" w:hAnsi="Franklin Gothic Book" w:cstheme="majorHAnsi"/>
          <w:sz w:val="20"/>
          <w:szCs w:val="20"/>
        </w:rPr>
        <w:t xml:space="preserve">, </w:t>
      </w:r>
      <w:proofErr w:type="spellStart"/>
      <w:r w:rsidRPr="007923E5">
        <w:rPr>
          <w:rFonts w:ascii="Franklin Gothic Book" w:hAnsi="Franklin Gothic Book" w:cstheme="majorHAnsi"/>
          <w:sz w:val="20"/>
          <w:szCs w:val="20"/>
        </w:rPr>
        <w:t>Zambezia</w:t>
      </w:r>
      <w:proofErr w:type="spellEnd"/>
      <w:r w:rsidRPr="007923E5">
        <w:rPr>
          <w:rFonts w:ascii="Franklin Gothic Book" w:hAnsi="Franklin Gothic Book" w:cstheme="majorHAnsi"/>
          <w:sz w:val="20"/>
          <w:szCs w:val="20"/>
        </w:rPr>
        <w:t xml:space="preserve">, </w:t>
      </w:r>
      <w:proofErr w:type="spellStart"/>
      <w:r w:rsidRPr="007923E5">
        <w:rPr>
          <w:rFonts w:ascii="Franklin Gothic Book" w:hAnsi="Franklin Gothic Book" w:cstheme="majorHAnsi"/>
          <w:sz w:val="20"/>
          <w:szCs w:val="20"/>
        </w:rPr>
        <w:t>Sofala</w:t>
      </w:r>
      <w:proofErr w:type="spellEnd"/>
      <w:r w:rsidRPr="007923E5">
        <w:rPr>
          <w:rFonts w:ascii="Franklin Gothic Book" w:hAnsi="Franklin Gothic Book" w:cstheme="majorHAnsi"/>
          <w:sz w:val="20"/>
          <w:szCs w:val="20"/>
        </w:rPr>
        <w:t>,</w:t>
      </w:r>
      <w:r w:rsidR="00481F25">
        <w:rPr>
          <w:rFonts w:ascii="Franklin Gothic Book" w:hAnsi="Franklin Gothic Book" w:cstheme="majorHAnsi"/>
          <w:sz w:val="20"/>
          <w:szCs w:val="20"/>
        </w:rPr>
        <w:t xml:space="preserve"> </w:t>
      </w:r>
      <w:proofErr w:type="spellStart"/>
      <w:r w:rsidRPr="007923E5">
        <w:rPr>
          <w:rFonts w:ascii="Franklin Gothic Book" w:hAnsi="Franklin Gothic Book" w:cstheme="majorHAnsi"/>
          <w:sz w:val="20"/>
          <w:szCs w:val="20"/>
        </w:rPr>
        <w:t>Manica</w:t>
      </w:r>
      <w:proofErr w:type="spellEnd"/>
      <w:r w:rsidR="004E686D">
        <w:rPr>
          <w:rFonts w:ascii="Franklin Gothic Book" w:hAnsi="Franklin Gothic Book" w:cstheme="majorHAnsi"/>
          <w:sz w:val="20"/>
          <w:szCs w:val="20"/>
        </w:rPr>
        <w:t>, Cabo Delgado</w:t>
      </w:r>
      <w:r w:rsidR="009914DD">
        <w:rPr>
          <w:rFonts w:ascii="Franklin Gothic Book" w:hAnsi="Franklin Gothic Book" w:cstheme="majorHAnsi"/>
          <w:sz w:val="20"/>
          <w:szCs w:val="20"/>
        </w:rPr>
        <w:t>,</w:t>
      </w:r>
      <w:r w:rsidR="004E686D">
        <w:rPr>
          <w:rFonts w:ascii="Franklin Gothic Book" w:hAnsi="Franklin Gothic Book" w:cstheme="majorHAnsi"/>
          <w:sz w:val="20"/>
          <w:szCs w:val="20"/>
        </w:rPr>
        <w:t xml:space="preserve"> and Nampula</w:t>
      </w:r>
      <w:r w:rsidRPr="007923E5">
        <w:rPr>
          <w:rFonts w:ascii="Franklin Gothic Book" w:hAnsi="Franklin Gothic Book" w:cstheme="majorHAnsi"/>
          <w:sz w:val="20"/>
          <w:szCs w:val="20"/>
        </w:rPr>
        <w:t xml:space="preserve"> Provinces</w:t>
      </w:r>
      <w:r w:rsidR="0046146D" w:rsidRPr="007923E5">
        <w:rPr>
          <w:rFonts w:ascii="Franklin Gothic Book" w:hAnsi="Franklin Gothic Book" w:cstheme="majorHAnsi"/>
          <w:sz w:val="20"/>
          <w:szCs w:val="20"/>
        </w:rPr>
        <w:t xml:space="preserve"> and the</w:t>
      </w:r>
      <w:r w:rsidR="00A4188C" w:rsidRPr="007923E5">
        <w:rPr>
          <w:rFonts w:ascii="Franklin Gothic Book" w:hAnsi="Franklin Gothic Book" w:cstheme="majorHAnsi"/>
          <w:sz w:val="20"/>
          <w:szCs w:val="20"/>
        </w:rPr>
        <w:t xml:space="preserve"> number of households in each site</w:t>
      </w:r>
      <w:r w:rsidR="007F35E3">
        <w:rPr>
          <w:rFonts w:ascii="Franklin Gothic Book" w:hAnsi="Franklin Gothic Book" w:cstheme="majorHAnsi"/>
          <w:sz w:val="20"/>
          <w:szCs w:val="20"/>
        </w:rPr>
        <w:t xml:space="preserve"> </w:t>
      </w:r>
      <w:commentRangeStart w:id="13"/>
      <w:r w:rsidR="007F35E3">
        <w:rPr>
          <w:rFonts w:ascii="Franklin Gothic Book" w:hAnsi="Franklin Gothic Book" w:cstheme="majorHAnsi"/>
          <w:sz w:val="20"/>
          <w:szCs w:val="20"/>
        </w:rPr>
        <w:t xml:space="preserve">as of </w:t>
      </w:r>
      <w:r w:rsidR="00481F25">
        <w:rPr>
          <w:rFonts w:ascii="Franklin Gothic Book" w:hAnsi="Franklin Gothic Book" w:cstheme="majorHAnsi"/>
          <w:sz w:val="20"/>
          <w:szCs w:val="20"/>
        </w:rPr>
        <w:t>22 August 2019</w:t>
      </w:r>
      <w:r w:rsidR="00A4188C" w:rsidRPr="007923E5">
        <w:rPr>
          <w:rFonts w:ascii="Franklin Gothic Book" w:hAnsi="Franklin Gothic Book" w:cstheme="majorHAnsi"/>
          <w:sz w:val="20"/>
          <w:szCs w:val="20"/>
        </w:rPr>
        <w:t>.</w:t>
      </w:r>
      <w:commentRangeEnd w:id="13"/>
      <w:r w:rsidR="007F35E3">
        <w:rPr>
          <w:rStyle w:val="CommentReference"/>
        </w:rPr>
        <w:commentReference w:id="13"/>
      </w:r>
      <w:r w:rsidR="00E40EA6">
        <w:rPr>
          <w:rFonts w:ascii="Franklin Gothic Book" w:hAnsi="Franklin Gothic Book" w:cstheme="majorHAnsi"/>
          <w:sz w:val="20"/>
          <w:szCs w:val="20"/>
        </w:rPr>
        <w:t xml:space="preserve"> </w:t>
      </w:r>
    </w:p>
    <w:p w14:paraId="5F6CB495" w14:textId="77777777" w:rsidR="00A4188C" w:rsidRPr="007923E5" w:rsidRDefault="00A4188C" w:rsidP="006D556C">
      <w:pPr>
        <w:tabs>
          <w:tab w:val="left" w:pos="5280"/>
        </w:tabs>
        <w:jc w:val="both"/>
        <w:rPr>
          <w:rFonts w:ascii="Franklin Gothic Book" w:hAnsi="Franklin Gothic Book" w:cstheme="majorHAnsi"/>
          <w:sz w:val="20"/>
          <w:szCs w:val="20"/>
        </w:rPr>
      </w:pPr>
    </w:p>
    <w:p w14:paraId="29FB7C39" w14:textId="550BE2BA" w:rsidR="00A4188C" w:rsidRPr="007923E5" w:rsidRDefault="00481F25" w:rsidP="006D556C">
      <w:pPr>
        <w:tabs>
          <w:tab w:val="left" w:pos="5280"/>
        </w:tabs>
        <w:jc w:val="both"/>
        <w:rPr>
          <w:rFonts w:ascii="Franklin Gothic Book" w:hAnsi="Franklin Gothic Book" w:cstheme="majorHAnsi"/>
          <w:sz w:val="20"/>
          <w:szCs w:val="20"/>
        </w:rPr>
      </w:pPr>
      <w:commentRangeStart w:id="14"/>
      <w:commentRangeEnd w:id="14"/>
      <w:r>
        <w:rPr>
          <w:rStyle w:val="CommentReference"/>
        </w:rPr>
        <w:commentReference w:id="14"/>
      </w:r>
    </w:p>
    <w:p w14:paraId="06E27E6B" w14:textId="77777777" w:rsidR="00FD418C" w:rsidRDefault="00FD418C" w:rsidP="00C3307A">
      <w:pPr>
        <w:pStyle w:val="cccmSubtitle"/>
        <w:pBdr>
          <w:bottom w:val="single" w:sz="4" w:space="1" w:color="auto"/>
        </w:pBdr>
        <w:spacing w:before="0" w:after="0" w:line="276" w:lineRule="auto"/>
        <w:ind w:left="360"/>
        <w:jc w:val="left"/>
        <w:rPr>
          <w:rFonts w:ascii="Franklin Gothic Book" w:hAnsi="Franklin Gothic Book" w:cstheme="majorHAnsi"/>
          <w:b/>
          <w:sz w:val="20"/>
          <w:szCs w:val="20"/>
        </w:rPr>
      </w:pPr>
    </w:p>
    <w:p w14:paraId="59BA9D17" w14:textId="77777777" w:rsidR="00FD418C" w:rsidRDefault="00FD418C" w:rsidP="00C3307A">
      <w:pPr>
        <w:pStyle w:val="cccmSubtitle"/>
        <w:pBdr>
          <w:bottom w:val="single" w:sz="4" w:space="1" w:color="auto"/>
        </w:pBdr>
        <w:spacing w:before="0" w:after="0" w:line="276" w:lineRule="auto"/>
        <w:ind w:left="360"/>
        <w:jc w:val="left"/>
        <w:rPr>
          <w:rFonts w:ascii="Franklin Gothic Book" w:hAnsi="Franklin Gothic Book" w:cstheme="majorHAnsi"/>
          <w:b/>
          <w:sz w:val="20"/>
          <w:szCs w:val="20"/>
        </w:rPr>
      </w:pPr>
    </w:p>
    <w:p w14:paraId="372C370B" w14:textId="77777777" w:rsidR="00FD418C" w:rsidRDefault="00FD418C" w:rsidP="00C3307A">
      <w:pPr>
        <w:pStyle w:val="cccmSubtitle"/>
        <w:pBdr>
          <w:bottom w:val="single" w:sz="4" w:space="1" w:color="auto"/>
        </w:pBdr>
        <w:spacing w:before="0" w:after="0" w:line="276" w:lineRule="auto"/>
        <w:ind w:left="360"/>
        <w:jc w:val="left"/>
        <w:rPr>
          <w:rFonts w:ascii="Franklin Gothic Book" w:hAnsi="Franklin Gothic Book" w:cstheme="majorHAnsi"/>
          <w:b/>
          <w:sz w:val="20"/>
          <w:szCs w:val="20"/>
        </w:rPr>
      </w:pPr>
    </w:p>
    <w:p w14:paraId="5CC5F44C" w14:textId="67295199" w:rsidR="00C3307A" w:rsidRPr="007923E5" w:rsidRDefault="00C3307A" w:rsidP="00C3307A">
      <w:pPr>
        <w:pStyle w:val="cccmSubtitle"/>
        <w:pBdr>
          <w:bottom w:val="single" w:sz="4" w:space="1" w:color="auto"/>
        </w:pBdr>
        <w:spacing w:before="0" w:after="0" w:line="276" w:lineRule="auto"/>
        <w:ind w:left="360"/>
        <w:jc w:val="left"/>
        <w:rPr>
          <w:rFonts w:ascii="Franklin Gothic Book" w:hAnsi="Franklin Gothic Book" w:cstheme="majorHAnsi"/>
          <w:b/>
          <w:sz w:val="20"/>
          <w:szCs w:val="20"/>
        </w:rPr>
      </w:pPr>
      <w:r w:rsidRPr="007923E5">
        <w:rPr>
          <w:rFonts w:ascii="Franklin Gothic Book" w:hAnsi="Franklin Gothic Book" w:cstheme="majorHAnsi"/>
          <w:b/>
          <w:sz w:val="20"/>
          <w:szCs w:val="20"/>
        </w:rPr>
        <w:t>3.</w:t>
      </w:r>
      <w:r w:rsidR="006A4D01" w:rsidRPr="007923E5">
        <w:rPr>
          <w:rFonts w:ascii="Franklin Gothic Book" w:hAnsi="Franklin Gothic Book" w:cstheme="majorHAnsi"/>
          <w:sz w:val="20"/>
          <w:szCs w:val="20"/>
        </w:rPr>
        <w:tab/>
      </w:r>
      <w:r w:rsidRPr="007923E5">
        <w:rPr>
          <w:rFonts w:ascii="Franklin Gothic Book" w:hAnsi="Franklin Gothic Book" w:cstheme="majorHAnsi"/>
          <w:b/>
          <w:sz w:val="20"/>
          <w:szCs w:val="20"/>
        </w:rPr>
        <w:t xml:space="preserve">CCCM Response </w:t>
      </w:r>
      <w:r w:rsidR="000F7FEE" w:rsidRPr="007923E5">
        <w:rPr>
          <w:rFonts w:ascii="Franklin Gothic Book" w:hAnsi="Franklin Gothic Book" w:cstheme="majorHAnsi"/>
          <w:b/>
          <w:sz w:val="20"/>
          <w:szCs w:val="20"/>
        </w:rPr>
        <w:t>&amp; Needs</w:t>
      </w:r>
    </w:p>
    <w:p w14:paraId="1EF70AF9" w14:textId="6B209A22" w:rsidR="006A4D01" w:rsidRPr="007923E5" w:rsidRDefault="006A4D01" w:rsidP="00247BA9">
      <w:pPr>
        <w:jc w:val="both"/>
        <w:rPr>
          <w:rFonts w:ascii="Franklin Gothic Book" w:hAnsi="Franklin Gothic Book" w:cstheme="majorHAnsi"/>
          <w:i/>
          <w:sz w:val="20"/>
          <w:szCs w:val="20"/>
        </w:rPr>
      </w:pPr>
    </w:p>
    <w:p w14:paraId="7F1CD2C7" w14:textId="7F31CDCC" w:rsidR="00AA206F" w:rsidRPr="007923E5" w:rsidRDefault="006A4D01" w:rsidP="00247BA9">
      <w:pPr>
        <w:jc w:val="both"/>
        <w:rPr>
          <w:rFonts w:ascii="Franklin Gothic Book" w:hAnsi="Franklin Gothic Book" w:cstheme="majorHAnsi"/>
          <w:sz w:val="20"/>
          <w:szCs w:val="20"/>
        </w:rPr>
      </w:pPr>
      <w:r w:rsidRPr="007923E5">
        <w:rPr>
          <w:rFonts w:ascii="Franklin Gothic Book" w:hAnsi="Franklin Gothic Book" w:cstheme="majorHAnsi"/>
          <w:sz w:val="20"/>
          <w:szCs w:val="20"/>
        </w:rPr>
        <w:t>During the months following the c</w:t>
      </w:r>
      <w:r w:rsidR="00C3307A" w:rsidRPr="007923E5">
        <w:rPr>
          <w:rFonts w:ascii="Franklin Gothic Book" w:hAnsi="Franklin Gothic Book" w:cstheme="majorHAnsi"/>
          <w:sz w:val="20"/>
          <w:szCs w:val="20"/>
        </w:rPr>
        <w:t xml:space="preserve">yclone, </w:t>
      </w:r>
      <w:r w:rsidR="00AA206F" w:rsidRPr="007923E5">
        <w:rPr>
          <w:rFonts w:ascii="Franklin Gothic Book" w:hAnsi="Franklin Gothic Book" w:cstheme="majorHAnsi"/>
          <w:sz w:val="20"/>
          <w:szCs w:val="20"/>
        </w:rPr>
        <w:t>CCCM</w:t>
      </w:r>
      <w:r w:rsidR="006F1947" w:rsidRPr="007923E5">
        <w:rPr>
          <w:rFonts w:ascii="Franklin Gothic Book" w:hAnsi="Franklin Gothic Book" w:cstheme="majorHAnsi"/>
          <w:sz w:val="20"/>
          <w:szCs w:val="20"/>
        </w:rPr>
        <w:t>’s response</w:t>
      </w:r>
      <w:r w:rsidR="00AA206F" w:rsidRPr="007923E5">
        <w:rPr>
          <w:rFonts w:ascii="Franklin Gothic Book" w:hAnsi="Franklin Gothic Book" w:cstheme="majorHAnsi"/>
          <w:sz w:val="20"/>
          <w:szCs w:val="20"/>
        </w:rPr>
        <w:t xml:space="preserve"> prioritized: (1) Information</w:t>
      </w:r>
      <w:r w:rsidR="00CD1CF0" w:rsidRPr="007923E5">
        <w:rPr>
          <w:rFonts w:ascii="Franklin Gothic Book" w:hAnsi="Franklin Gothic Book" w:cstheme="majorHAnsi"/>
          <w:sz w:val="20"/>
          <w:szCs w:val="20"/>
        </w:rPr>
        <w:t xml:space="preserve"> management, (2) monitoring and coordination, (3) community engagement and participation and,</w:t>
      </w:r>
      <w:r w:rsidR="00F01D7D" w:rsidRPr="007923E5">
        <w:rPr>
          <w:rFonts w:ascii="Franklin Gothic Book" w:hAnsi="Franklin Gothic Book" w:cstheme="majorHAnsi"/>
          <w:sz w:val="20"/>
          <w:szCs w:val="20"/>
        </w:rPr>
        <w:t xml:space="preserve"> </w:t>
      </w:r>
      <w:r w:rsidR="00CD1CF0" w:rsidRPr="007923E5">
        <w:rPr>
          <w:rFonts w:ascii="Franklin Gothic Book" w:hAnsi="Franklin Gothic Book" w:cstheme="majorHAnsi"/>
          <w:sz w:val="20"/>
          <w:szCs w:val="20"/>
        </w:rPr>
        <w:t>(4) site p</w:t>
      </w:r>
      <w:r w:rsidR="00AA206F" w:rsidRPr="007923E5">
        <w:rPr>
          <w:rFonts w:ascii="Franklin Gothic Book" w:hAnsi="Franklin Gothic Book" w:cstheme="majorHAnsi"/>
          <w:sz w:val="20"/>
          <w:szCs w:val="20"/>
        </w:rPr>
        <w:t>lanning and Improvement.</w:t>
      </w:r>
    </w:p>
    <w:p w14:paraId="34B102FF" w14:textId="77777777" w:rsidR="00CD1CF0" w:rsidRPr="007923E5" w:rsidRDefault="00CD1CF0">
      <w:pPr>
        <w:jc w:val="both"/>
        <w:rPr>
          <w:rFonts w:ascii="Franklin Gothic Book" w:hAnsi="Franklin Gothic Book" w:cstheme="majorHAnsi"/>
          <w:sz w:val="20"/>
          <w:szCs w:val="20"/>
        </w:rPr>
      </w:pPr>
    </w:p>
    <w:p w14:paraId="7FBFBBEC" w14:textId="478C51B3" w:rsidR="00C3307A" w:rsidRDefault="00E40EA6" w:rsidP="000C157D">
      <w:pPr>
        <w:jc w:val="both"/>
        <w:rPr>
          <w:rFonts w:ascii="Franklin Gothic Book" w:hAnsi="Franklin Gothic Book" w:cstheme="majorHAnsi"/>
          <w:sz w:val="20"/>
          <w:szCs w:val="20"/>
        </w:rPr>
      </w:pPr>
      <w:r>
        <w:rPr>
          <w:rFonts w:ascii="Franklin Gothic Book" w:hAnsi="Franklin Gothic Book" w:cstheme="majorHAnsi"/>
          <w:sz w:val="20"/>
          <w:szCs w:val="20"/>
        </w:rPr>
        <w:t>IOM’s CCCM teams</w:t>
      </w:r>
      <w:commentRangeStart w:id="15"/>
      <w:r w:rsidR="008C0B34" w:rsidRPr="007923E5">
        <w:rPr>
          <w:rFonts w:ascii="Franklin Gothic Book" w:hAnsi="Franklin Gothic Book" w:cstheme="majorHAnsi"/>
          <w:sz w:val="20"/>
          <w:szCs w:val="20"/>
        </w:rPr>
        <w:t xml:space="preserve"> </w:t>
      </w:r>
      <w:commentRangeEnd w:id="15"/>
      <w:r w:rsidR="007F35E3">
        <w:rPr>
          <w:rStyle w:val="CommentReference"/>
        </w:rPr>
        <w:commentReference w:id="15"/>
      </w:r>
      <w:r w:rsidR="008C0B34" w:rsidRPr="007923E5">
        <w:rPr>
          <w:rFonts w:ascii="Franklin Gothic Book" w:hAnsi="Franklin Gothic Book" w:cstheme="majorHAnsi"/>
          <w:sz w:val="20"/>
          <w:szCs w:val="20"/>
        </w:rPr>
        <w:t xml:space="preserve">managed seven temporary accommodation centers </w:t>
      </w:r>
      <w:r w:rsidR="00CD1CF0" w:rsidRPr="007923E5">
        <w:rPr>
          <w:rFonts w:ascii="Franklin Gothic Book" w:hAnsi="Franklin Gothic Book" w:cstheme="majorHAnsi"/>
          <w:sz w:val="20"/>
          <w:szCs w:val="20"/>
        </w:rPr>
        <w:t xml:space="preserve">in Beira </w:t>
      </w:r>
      <w:r w:rsidR="008C0B34" w:rsidRPr="007923E5">
        <w:rPr>
          <w:rFonts w:ascii="Franklin Gothic Book" w:hAnsi="Franklin Gothic Book" w:cstheme="majorHAnsi"/>
          <w:sz w:val="20"/>
          <w:szCs w:val="20"/>
        </w:rPr>
        <w:t xml:space="preserve">and conducted site planning and preparation activities in collaboration with </w:t>
      </w:r>
      <w:r w:rsidR="00CD1CF0" w:rsidRPr="007923E5">
        <w:rPr>
          <w:rFonts w:ascii="Franklin Gothic Book" w:hAnsi="Franklin Gothic Book" w:cstheme="majorHAnsi"/>
          <w:sz w:val="20"/>
          <w:szCs w:val="20"/>
        </w:rPr>
        <w:t>INGC</w:t>
      </w:r>
      <w:r w:rsidR="008C0B34" w:rsidRPr="007923E5">
        <w:rPr>
          <w:rFonts w:ascii="Franklin Gothic Book" w:hAnsi="Franklin Gothic Book" w:cstheme="majorHAnsi"/>
          <w:sz w:val="20"/>
          <w:szCs w:val="20"/>
        </w:rPr>
        <w:t>.</w:t>
      </w:r>
      <w:r w:rsidR="00F01D7D" w:rsidRPr="007923E5">
        <w:rPr>
          <w:rFonts w:ascii="Franklin Gothic Book" w:hAnsi="Franklin Gothic Book" w:cstheme="majorHAnsi"/>
          <w:sz w:val="20"/>
          <w:szCs w:val="20"/>
        </w:rPr>
        <w:t xml:space="preserve"> The</w:t>
      </w:r>
      <w:r w:rsidR="00CD1CF0" w:rsidRPr="007923E5">
        <w:rPr>
          <w:rFonts w:ascii="Franklin Gothic Book" w:hAnsi="Franklin Gothic Book" w:cstheme="majorHAnsi"/>
          <w:sz w:val="20"/>
          <w:szCs w:val="20"/>
        </w:rPr>
        <w:t>se seven</w:t>
      </w:r>
      <w:r w:rsidR="00F01D7D" w:rsidRPr="007923E5">
        <w:rPr>
          <w:rFonts w:ascii="Franklin Gothic Book" w:hAnsi="Franklin Gothic Book" w:cstheme="majorHAnsi"/>
          <w:sz w:val="20"/>
          <w:szCs w:val="20"/>
        </w:rPr>
        <w:t xml:space="preserve"> </w:t>
      </w:r>
      <w:r w:rsidR="00C5142E" w:rsidRPr="007923E5">
        <w:rPr>
          <w:rFonts w:ascii="Franklin Gothic Book" w:hAnsi="Franklin Gothic Book" w:cstheme="majorHAnsi"/>
          <w:sz w:val="20"/>
          <w:szCs w:val="20"/>
        </w:rPr>
        <w:t>accommodation</w:t>
      </w:r>
      <w:r w:rsidR="00F01D7D" w:rsidRPr="007923E5">
        <w:rPr>
          <w:rFonts w:ascii="Franklin Gothic Book" w:hAnsi="Franklin Gothic Book" w:cstheme="majorHAnsi"/>
          <w:sz w:val="20"/>
          <w:szCs w:val="20"/>
        </w:rPr>
        <w:t xml:space="preserve"> centers </w:t>
      </w:r>
      <w:r w:rsidR="00C3307A" w:rsidRPr="007923E5">
        <w:rPr>
          <w:rFonts w:ascii="Franklin Gothic Book" w:hAnsi="Franklin Gothic Book" w:cstheme="majorHAnsi"/>
          <w:sz w:val="20"/>
          <w:szCs w:val="20"/>
        </w:rPr>
        <w:t>hos</w:t>
      </w:r>
      <w:r w:rsidR="00C5142E" w:rsidRPr="007923E5">
        <w:rPr>
          <w:rFonts w:ascii="Franklin Gothic Book" w:hAnsi="Franklin Gothic Book" w:cstheme="majorHAnsi"/>
          <w:sz w:val="20"/>
          <w:szCs w:val="20"/>
        </w:rPr>
        <w:t xml:space="preserve">ted </w:t>
      </w:r>
      <w:r w:rsidR="00C3307A" w:rsidRPr="007923E5">
        <w:rPr>
          <w:rFonts w:ascii="Franklin Gothic Book" w:hAnsi="Franklin Gothic Book" w:cstheme="majorHAnsi"/>
          <w:sz w:val="20"/>
          <w:szCs w:val="20"/>
        </w:rPr>
        <w:t xml:space="preserve">3,173 households (11,202 people). </w:t>
      </w:r>
      <w:r w:rsidR="00CD1CF0" w:rsidRPr="007923E5">
        <w:rPr>
          <w:rFonts w:ascii="Franklin Gothic Book" w:hAnsi="Franklin Gothic Book" w:cstheme="majorHAnsi"/>
          <w:sz w:val="20"/>
          <w:szCs w:val="20"/>
        </w:rPr>
        <w:t>CCCM actors</w:t>
      </w:r>
      <w:r w:rsidR="00C3307A" w:rsidRPr="007923E5">
        <w:rPr>
          <w:rFonts w:ascii="Franklin Gothic Book" w:hAnsi="Franklin Gothic Book" w:cstheme="majorHAnsi"/>
          <w:sz w:val="20"/>
          <w:szCs w:val="20"/>
        </w:rPr>
        <w:t xml:space="preserve"> hired 110 casual </w:t>
      </w:r>
      <w:r w:rsidR="00C5142E" w:rsidRPr="007923E5">
        <w:rPr>
          <w:rFonts w:ascii="Franklin Gothic Book" w:hAnsi="Franklin Gothic Book" w:cstheme="majorHAnsi"/>
          <w:sz w:val="20"/>
          <w:szCs w:val="20"/>
        </w:rPr>
        <w:t>laborers</w:t>
      </w:r>
      <w:r w:rsidR="00C3307A" w:rsidRPr="007923E5">
        <w:rPr>
          <w:rFonts w:ascii="Franklin Gothic Book" w:hAnsi="Franklin Gothic Book" w:cstheme="majorHAnsi"/>
          <w:sz w:val="20"/>
          <w:szCs w:val="20"/>
        </w:rPr>
        <w:t xml:space="preserve"> to set up accommodation sites and to pitch tents for 280 vulnerable families. Over the next several weeks, IOM’s CCCM teams </w:t>
      </w:r>
      <w:r w:rsidR="00C04664" w:rsidRPr="007923E5">
        <w:rPr>
          <w:rFonts w:ascii="Franklin Gothic Book" w:hAnsi="Franklin Gothic Book" w:cstheme="majorHAnsi"/>
          <w:sz w:val="20"/>
          <w:szCs w:val="20"/>
        </w:rPr>
        <w:t>constructed</w:t>
      </w:r>
      <w:r w:rsidR="00C3307A" w:rsidRPr="007923E5">
        <w:rPr>
          <w:rFonts w:ascii="Franklin Gothic Book" w:hAnsi="Franklin Gothic Book" w:cstheme="majorHAnsi"/>
          <w:sz w:val="20"/>
          <w:szCs w:val="20"/>
        </w:rPr>
        <w:t xml:space="preserve"> communal kitchens, shaded areas, protection desks, and created site plans in every accommodation center. </w:t>
      </w:r>
      <w:r w:rsidR="0033414A" w:rsidRPr="007923E5">
        <w:rPr>
          <w:rFonts w:ascii="Franklin Gothic Book" w:hAnsi="Franklin Gothic Book" w:cstheme="majorHAnsi"/>
          <w:sz w:val="20"/>
          <w:szCs w:val="20"/>
        </w:rPr>
        <w:t xml:space="preserve">CCCM teams </w:t>
      </w:r>
      <w:r w:rsidR="007C5FA0" w:rsidRPr="007923E5">
        <w:rPr>
          <w:rFonts w:ascii="Franklin Gothic Book" w:hAnsi="Franklin Gothic Book" w:cstheme="majorHAnsi"/>
          <w:sz w:val="20"/>
          <w:szCs w:val="20"/>
        </w:rPr>
        <w:t xml:space="preserve">also </w:t>
      </w:r>
      <w:r w:rsidR="0033414A" w:rsidRPr="007923E5">
        <w:rPr>
          <w:rFonts w:ascii="Franklin Gothic Book" w:hAnsi="Franklin Gothic Book" w:cstheme="majorHAnsi"/>
          <w:sz w:val="20"/>
          <w:szCs w:val="20"/>
        </w:rPr>
        <w:t xml:space="preserve">oversaw decommissioning of sites following closure in June 2019. </w:t>
      </w:r>
    </w:p>
    <w:p w14:paraId="17E6C17D" w14:textId="77777777" w:rsidR="00AA206F" w:rsidRPr="007923E5" w:rsidRDefault="00AA206F" w:rsidP="00247BA9">
      <w:pPr>
        <w:jc w:val="both"/>
        <w:rPr>
          <w:rFonts w:ascii="Franklin Gothic Book" w:hAnsi="Franklin Gothic Book" w:cstheme="majorHAnsi"/>
          <w:sz w:val="20"/>
          <w:szCs w:val="20"/>
        </w:rPr>
      </w:pPr>
    </w:p>
    <w:tbl>
      <w:tblPr>
        <w:tblStyle w:val="TableGrid"/>
        <w:tblpPr w:leftFromText="180" w:rightFromText="180" w:vertAnchor="text" w:horzAnchor="margin" w:tblpY="907"/>
        <w:tblW w:w="0" w:type="auto"/>
        <w:tblLook w:val="04A0" w:firstRow="1" w:lastRow="0" w:firstColumn="1" w:lastColumn="0" w:noHBand="0" w:noVBand="1"/>
      </w:tblPr>
      <w:tblGrid>
        <w:gridCol w:w="1178"/>
        <w:gridCol w:w="1787"/>
        <w:gridCol w:w="1367"/>
        <w:gridCol w:w="1336"/>
      </w:tblGrid>
      <w:tr w:rsidR="00407D87" w:rsidRPr="007923E5" w14:paraId="41EB57F3" w14:textId="77777777" w:rsidTr="00F66C1E">
        <w:tc>
          <w:tcPr>
            <w:tcW w:w="5668" w:type="dxa"/>
            <w:gridSpan w:val="4"/>
          </w:tcPr>
          <w:p w14:paraId="76D419B6" w14:textId="14320B02" w:rsidR="00407D87" w:rsidRPr="00407D87" w:rsidRDefault="00407D87" w:rsidP="001669DE">
            <w:pPr>
              <w:tabs>
                <w:tab w:val="left" w:pos="5280"/>
              </w:tabs>
              <w:jc w:val="both"/>
              <w:rPr>
                <w:rFonts w:ascii="Franklin Gothic Book" w:hAnsi="Franklin Gothic Book" w:cstheme="majorHAnsi"/>
                <w:b/>
                <w:bCs/>
                <w:sz w:val="20"/>
                <w:szCs w:val="20"/>
              </w:rPr>
            </w:pPr>
            <w:r w:rsidRPr="00407D87">
              <w:rPr>
                <w:rFonts w:ascii="Franklin Gothic Book" w:hAnsi="Franklin Gothic Book" w:cstheme="majorHAnsi"/>
                <w:b/>
                <w:bCs/>
                <w:sz w:val="20"/>
                <w:szCs w:val="20"/>
              </w:rPr>
              <w:t>CCCM Coverage – 2 September 2019</w:t>
            </w:r>
          </w:p>
        </w:tc>
      </w:tr>
      <w:tr w:rsidR="001669DE" w:rsidRPr="007923E5" w14:paraId="474E4BCE" w14:textId="77777777" w:rsidTr="001669DE">
        <w:tc>
          <w:tcPr>
            <w:tcW w:w="1178" w:type="dxa"/>
          </w:tcPr>
          <w:p w14:paraId="40442E0E" w14:textId="77777777" w:rsidR="001669DE" w:rsidRPr="007923E5" w:rsidRDefault="001669DE" w:rsidP="001669DE">
            <w:pPr>
              <w:tabs>
                <w:tab w:val="left" w:pos="5280"/>
              </w:tabs>
              <w:jc w:val="both"/>
              <w:rPr>
                <w:rFonts w:ascii="Franklin Gothic Book" w:hAnsi="Franklin Gothic Book" w:cstheme="majorHAnsi"/>
                <w:sz w:val="20"/>
                <w:szCs w:val="20"/>
              </w:rPr>
            </w:pPr>
            <w:bookmarkStart w:id="16" w:name="_Hlk15376644"/>
            <w:r w:rsidRPr="007923E5">
              <w:rPr>
                <w:rFonts w:ascii="Franklin Gothic Book" w:hAnsi="Franklin Gothic Book" w:cstheme="majorHAnsi"/>
                <w:sz w:val="20"/>
                <w:szCs w:val="20"/>
              </w:rPr>
              <w:t>Province</w:t>
            </w:r>
          </w:p>
        </w:tc>
        <w:tc>
          <w:tcPr>
            <w:tcW w:w="1787" w:type="dxa"/>
          </w:tcPr>
          <w:p w14:paraId="12A7B31E" w14:textId="77777777" w:rsidR="001669DE" w:rsidRPr="007923E5" w:rsidRDefault="001669DE" w:rsidP="001669DE">
            <w:pPr>
              <w:tabs>
                <w:tab w:val="left" w:pos="5280"/>
              </w:tabs>
              <w:jc w:val="both"/>
              <w:rPr>
                <w:rFonts w:ascii="Franklin Gothic Book" w:hAnsi="Franklin Gothic Book" w:cstheme="majorHAnsi"/>
                <w:sz w:val="20"/>
                <w:szCs w:val="20"/>
              </w:rPr>
            </w:pPr>
            <w:r w:rsidRPr="007923E5">
              <w:rPr>
                <w:rFonts w:ascii="Franklin Gothic Book" w:hAnsi="Franklin Gothic Book" w:cstheme="majorHAnsi"/>
                <w:sz w:val="20"/>
                <w:szCs w:val="20"/>
              </w:rPr>
              <w:t>Resettlement Neighborhoods</w:t>
            </w:r>
          </w:p>
        </w:tc>
        <w:tc>
          <w:tcPr>
            <w:tcW w:w="1367" w:type="dxa"/>
          </w:tcPr>
          <w:p w14:paraId="468F4C2E" w14:textId="77777777" w:rsidR="001669DE" w:rsidRPr="007923E5" w:rsidRDefault="001669DE" w:rsidP="001669DE">
            <w:pPr>
              <w:tabs>
                <w:tab w:val="left" w:pos="5280"/>
              </w:tabs>
              <w:jc w:val="both"/>
              <w:rPr>
                <w:rFonts w:ascii="Franklin Gothic Book" w:hAnsi="Franklin Gothic Book" w:cstheme="majorHAnsi"/>
                <w:sz w:val="20"/>
                <w:szCs w:val="20"/>
              </w:rPr>
            </w:pPr>
            <w:r w:rsidRPr="007923E5">
              <w:rPr>
                <w:rFonts w:ascii="Franklin Gothic Book" w:hAnsi="Franklin Gothic Book" w:cstheme="majorHAnsi"/>
                <w:sz w:val="20"/>
                <w:szCs w:val="20"/>
              </w:rPr>
              <w:t>HHs</w:t>
            </w:r>
          </w:p>
        </w:tc>
        <w:tc>
          <w:tcPr>
            <w:tcW w:w="1336" w:type="dxa"/>
          </w:tcPr>
          <w:p w14:paraId="026A6917" w14:textId="77777777" w:rsidR="001669DE" w:rsidRPr="007923E5" w:rsidRDefault="001669DE" w:rsidP="001669DE">
            <w:pPr>
              <w:tabs>
                <w:tab w:val="left" w:pos="5280"/>
              </w:tabs>
              <w:jc w:val="both"/>
              <w:rPr>
                <w:rFonts w:ascii="Franklin Gothic Book" w:hAnsi="Franklin Gothic Book" w:cstheme="majorHAnsi"/>
                <w:sz w:val="20"/>
                <w:szCs w:val="20"/>
              </w:rPr>
            </w:pPr>
            <w:r w:rsidRPr="007923E5">
              <w:rPr>
                <w:rFonts w:ascii="Franklin Gothic Book" w:hAnsi="Franklin Gothic Book" w:cstheme="majorHAnsi"/>
                <w:sz w:val="20"/>
                <w:szCs w:val="20"/>
              </w:rPr>
              <w:t xml:space="preserve">Individuals </w:t>
            </w:r>
          </w:p>
        </w:tc>
      </w:tr>
      <w:tr w:rsidR="001669DE" w:rsidRPr="007923E5" w14:paraId="73473C3A" w14:textId="77777777" w:rsidTr="001669DE">
        <w:tc>
          <w:tcPr>
            <w:tcW w:w="1178" w:type="dxa"/>
          </w:tcPr>
          <w:p w14:paraId="21BEFD60" w14:textId="77777777" w:rsidR="001669DE" w:rsidRPr="007923E5" w:rsidRDefault="001669DE" w:rsidP="001669DE">
            <w:pPr>
              <w:tabs>
                <w:tab w:val="left" w:pos="5280"/>
              </w:tabs>
              <w:jc w:val="both"/>
              <w:rPr>
                <w:rFonts w:ascii="Franklin Gothic Book" w:hAnsi="Franklin Gothic Book" w:cstheme="majorHAnsi"/>
                <w:sz w:val="20"/>
                <w:szCs w:val="20"/>
              </w:rPr>
            </w:pPr>
            <w:proofErr w:type="spellStart"/>
            <w:r w:rsidRPr="007923E5">
              <w:rPr>
                <w:rFonts w:ascii="Franklin Gothic Book" w:hAnsi="Franklin Gothic Book" w:cstheme="majorHAnsi"/>
                <w:sz w:val="20"/>
                <w:szCs w:val="20"/>
              </w:rPr>
              <w:t>Sofala</w:t>
            </w:r>
            <w:proofErr w:type="spellEnd"/>
          </w:p>
        </w:tc>
        <w:tc>
          <w:tcPr>
            <w:tcW w:w="1787" w:type="dxa"/>
          </w:tcPr>
          <w:p w14:paraId="370B06B2" w14:textId="451F70EC" w:rsidR="001669DE" w:rsidRPr="007923E5" w:rsidRDefault="001669DE" w:rsidP="001669DE">
            <w:pPr>
              <w:tabs>
                <w:tab w:val="left" w:pos="5280"/>
              </w:tabs>
              <w:jc w:val="both"/>
              <w:rPr>
                <w:rFonts w:ascii="Franklin Gothic Book" w:hAnsi="Franklin Gothic Book" w:cstheme="majorHAnsi"/>
                <w:sz w:val="20"/>
                <w:szCs w:val="20"/>
              </w:rPr>
            </w:pPr>
            <w:r w:rsidRPr="007923E5">
              <w:rPr>
                <w:rFonts w:ascii="Franklin Gothic Book" w:hAnsi="Franklin Gothic Book" w:cstheme="majorHAnsi"/>
                <w:sz w:val="20"/>
                <w:szCs w:val="20"/>
              </w:rPr>
              <w:t>1</w:t>
            </w:r>
            <w:r w:rsidR="00407D87">
              <w:rPr>
                <w:rFonts w:ascii="Franklin Gothic Book" w:hAnsi="Franklin Gothic Book" w:cstheme="majorHAnsi"/>
                <w:sz w:val="20"/>
                <w:szCs w:val="20"/>
              </w:rPr>
              <w:t>7</w:t>
            </w:r>
          </w:p>
        </w:tc>
        <w:tc>
          <w:tcPr>
            <w:tcW w:w="1367" w:type="dxa"/>
          </w:tcPr>
          <w:p w14:paraId="3D0CA4B2" w14:textId="5117E9D4" w:rsidR="001669DE" w:rsidRPr="007923E5" w:rsidRDefault="00407D87" w:rsidP="001669DE">
            <w:pPr>
              <w:tabs>
                <w:tab w:val="left" w:pos="5280"/>
              </w:tabs>
              <w:jc w:val="both"/>
              <w:rPr>
                <w:rFonts w:ascii="Franklin Gothic Book" w:hAnsi="Franklin Gothic Book" w:cstheme="majorHAnsi"/>
                <w:sz w:val="20"/>
                <w:szCs w:val="20"/>
              </w:rPr>
            </w:pPr>
            <w:r>
              <w:rPr>
                <w:rFonts w:ascii="Franklin Gothic Book" w:hAnsi="Franklin Gothic Book" w:cstheme="majorHAnsi"/>
                <w:sz w:val="20"/>
                <w:szCs w:val="20"/>
              </w:rPr>
              <w:t>7,172</w:t>
            </w:r>
          </w:p>
        </w:tc>
        <w:tc>
          <w:tcPr>
            <w:tcW w:w="1336" w:type="dxa"/>
          </w:tcPr>
          <w:p w14:paraId="291705D3" w14:textId="53180D9C" w:rsidR="001669DE" w:rsidRPr="007923E5" w:rsidRDefault="00407D87" w:rsidP="001669DE">
            <w:pPr>
              <w:tabs>
                <w:tab w:val="left" w:pos="5280"/>
              </w:tabs>
              <w:jc w:val="both"/>
              <w:rPr>
                <w:rFonts w:ascii="Franklin Gothic Book" w:hAnsi="Franklin Gothic Book" w:cstheme="majorHAnsi"/>
                <w:sz w:val="20"/>
                <w:szCs w:val="20"/>
              </w:rPr>
            </w:pPr>
            <w:r>
              <w:rPr>
                <w:rFonts w:ascii="Franklin Gothic Book" w:hAnsi="Franklin Gothic Book" w:cstheme="majorHAnsi"/>
                <w:sz w:val="20"/>
                <w:szCs w:val="20"/>
              </w:rPr>
              <w:t>37,532</w:t>
            </w:r>
          </w:p>
        </w:tc>
      </w:tr>
      <w:tr w:rsidR="001669DE" w:rsidRPr="007923E5" w14:paraId="568F947D" w14:textId="77777777" w:rsidTr="001669DE">
        <w:tc>
          <w:tcPr>
            <w:tcW w:w="1178" w:type="dxa"/>
          </w:tcPr>
          <w:p w14:paraId="0EDE6F57" w14:textId="77777777" w:rsidR="001669DE" w:rsidRPr="007923E5" w:rsidRDefault="001669DE" w:rsidP="001669DE">
            <w:pPr>
              <w:tabs>
                <w:tab w:val="left" w:pos="5280"/>
              </w:tabs>
              <w:jc w:val="both"/>
              <w:rPr>
                <w:rFonts w:ascii="Franklin Gothic Book" w:hAnsi="Franklin Gothic Book" w:cstheme="majorHAnsi"/>
                <w:sz w:val="20"/>
                <w:szCs w:val="20"/>
              </w:rPr>
            </w:pPr>
            <w:proofErr w:type="spellStart"/>
            <w:r w:rsidRPr="007923E5">
              <w:rPr>
                <w:rFonts w:ascii="Franklin Gothic Book" w:hAnsi="Franklin Gothic Book" w:cstheme="majorHAnsi"/>
                <w:sz w:val="20"/>
                <w:szCs w:val="20"/>
              </w:rPr>
              <w:t>Manica</w:t>
            </w:r>
            <w:proofErr w:type="spellEnd"/>
          </w:p>
        </w:tc>
        <w:tc>
          <w:tcPr>
            <w:tcW w:w="1787" w:type="dxa"/>
          </w:tcPr>
          <w:p w14:paraId="0662103C" w14:textId="5F00A205" w:rsidR="001669DE" w:rsidRPr="007923E5" w:rsidRDefault="001669DE" w:rsidP="001669DE">
            <w:pPr>
              <w:tabs>
                <w:tab w:val="left" w:pos="5280"/>
              </w:tabs>
              <w:jc w:val="both"/>
              <w:rPr>
                <w:rFonts w:ascii="Franklin Gothic Book" w:hAnsi="Franklin Gothic Book" w:cstheme="majorHAnsi"/>
                <w:sz w:val="20"/>
                <w:szCs w:val="20"/>
              </w:rPr>
            </w:pPr>
            <w:r w:rsidRPr="007923E5">
              <w:rPr>
                <w:rFonts w:ascii="Franklin Gothic Book" w:hAnsi="Franklin Gothic Book" w:cstheme="majorHAnsi"/>
                <w:sz w:val="20"/>
                <w:szCs w:val="20"/>
              </w:rPr>
              <w:t>2</w:t>
            </w:r>
            <w:r w:rsidR="00407D87">
              <w:rPr>
                <w:rFonts w:ascii="Franklin Gothic Book" w:hAnsi="Franklin Gothic Book" w:cstheme="majorHAnsi"/>
                <w:sz w:val="20"/>
                <w:szCs w:val="20"/>
              </w:rPr>
              <w:t>8</w:t>
            </w:r>
          </w:p>
        </w:tc>
        <w:tc>
          <w:tcPr>
            <w:tcW w:w="1367" w:type="dxa"/>
          </w:tcPr>
          <w:p w14:paraId="7B15870A" w14:textId="0079A40A" w:rsidR="001669DE" w:rsidRPr="007923E5" w:rsidRDefault="001669DE" w:rsidP="001669DE">
            <w:pPr>
              <w:tabs>
                <w:tab w:val="left" w:pos="5280"/>
              </w:tabs>
              <w:jc w:val="both"/>
              <w:rPr>
                <w:rFonts w:ascii="Franklin Gothic Book" w:hAnsi="Franklin Gothic Book" w:cstheme="majorHAnsi"/>
                <w:sz w:val="20"/>
                <w:szCs w:val="20"/>
              </w:rPr>
            </w:pPr>
            <w:r w:rsidRPr="007923E5">
              <w:rPr>
                <w:rFonts w:ascii="Franklin Gothic Book" w:hAnsi="Franklin Gothic Book" w:cstheme="majorHAnsi"/>
                <w:sz w:val="20"/>
                <w:szCs w:val="20"/>
              </w:rPr>
              <w:t>4,</w:t>
            </w:r>
            <w:r w:rsidR="00407D87">
              <w:rPr>
                <w:rFonts w:ascii="Franklin Gothic Book" w:hAnsi="Franklin Gothic Book" w:cstheme="majorHAnsi"/>
                <w:sz w:val="20"/>
                <w:szCs w:val="20"/>
              </w:rPr>
              <w:t>738</w:t>
            </w:r>
          </w:p>
        </w:tc>
        <w:tc>
          <w:tcPr>
            <w:tcW w:w="1336" w:type="dxa"/>
          </w:tcPr>
          <w:p w14:paraId="03EA8226" w14:textId="1DB5128B" w:rsidR="001669DE" w:rsidRPr="007923E5" w:rsidRDefault="00407D87" w:rsidP="001669DE">
            <w:pPr>
              <w:tabs>
                <w:tab w:val="left" w:pos="5280"/>
              </w:tabs>
              <w:jc w:val="both"/>
              <w:rPr>
                <w:rFonts w:ascii="Franklin Gothic Book" w:hAnsi="Franklin Gothic Book" w:cstheme="majorHAnsi"/>
                <w:sz w:val="20"/>
                <w:szCs w:val="20"/>
              </w:rPr>
            </w:pPr>
            <w:r>
              <w:rPr>
                <w:rFonts w:ascii="Franklin Gothic Book" w:hAnsi="Franklin Gothic Book" w:cstheme="majorHAnsi"/>
                <w:sz w:val="20"/>
                <w:szCs w:val="20"/>
              </w:rPr>
              <w:t>22,848</w:t>
            </w:r>
          </w:p>
        </w:tc>
      </w:tr>
      <w:tr w:rsidR="001669DE" w:rsidRPr="007923E5" w14:paraId="4AB5A822" w14:textId="77777777" w:rsidTr="001669DE">
        <w:tc>
          <w:tcPr>
            <w:tcW w:w="1178" w:type="dxa"/>
          </w:tcPr>
          <w:p w14:paraId="5D407173" w14:textId="77777777" w:rsidR="001669DE" w:rsidRPr="00407D87" w:rsidRDefault="001669DE" w:rsidP="001669DE">
            <w:pPr>
              <w:tabs>
                <w:tab w:val="left" w:pos="5280"/>
              </w:tabs>
              <w:jc w:val="both"/>
              <w:rPr>
                <w:rFonts w:ascii="Franklin Gothic Book" w:hAnsi="Franklin Gothic Book" w:cstheme="majorHAnsi"/>
                <w:b/>
                <w:bCs/>
                <w:sz w:val="20"/>
                <w:szCs w:val="20"/>
              </w:rPr>
            </w:pPr>
            <w:r w:rsidRPr="00407D87">
              <w:rPr>
                <w:rFonts w:ascii="Franklin Gothic Book" w:hAnsi="Franklin Gothic Book" w:cstheme="majorHAnsi"/>
                <w:b/>
                <w:bCs/>
                <w:sz w:val="20"/>
                <w:szCs w:val="20"/>
              </w:rPr>
              <w:t>TOTAL</w:t>
            </w:r>
          </w:p>
        </w:tc>
        <w:tc>
          <w:tcPr>
            <w:tcW w:w="1787" w:type="dxa"/>
          </w:tcPr>
          <w:p w14:paraId="0C4D3427" w14:textId="6110E3C3" w:rsidR="001669DE" w:rsidRPr="00407D87" w:rsidRDefault="001669DE" w:rsidP="001669DE">
            <w:pPr>
              <w:tabs>
                <w:tab w:val="left" w:pos="5280"/>
              </w:tabs>
              <w:jc w:val="both"/>
              <w:rPr>
                <w:rFonts w:ascii="Franklin Gothic Book" w:hAnsi="Franklin Gothic Book" w:cstheme="majorHAnsi"/>
                <w:b/>
                <w:bCs/>
                <w:sz w:val="20"/>
                <w:szCs w:val="20"/>
              </w:rPr>
            </w:pPr>
            <w:r w:rsidRPr="00407D87">
              <w:rPr>
                <w:rFonts w:ascii="Franklin Gothic Book" w:hAnsi="Franklin Gothic Book" w:cstheme="majorHAnsi"/>
                <w:b/>
                <w:bCs/>
                <w:sz w:val="20"/>
                <w:szCs w:val="20"/>
              </w:rPr>
              <w:t>4</w:t>
            </w:r>
            <w:r w:rsidR="00407D87" w:rsidRPr="00407D87">
              <w:rPr>
                <w:rFonts w:ascii="Franklin Gothic Book" w:hAnsi="Franklin Gothic Book" w:cstheme="majorHAnsi"/>
                <w:b/>
                <w:bCs/>
                <w:sz w:val="20"/>
                <w:szCs w:val="20"/>
              </w:rPr>
              <w:t>5</w:t>
            </w:r>
          </w:p>
        </w:tc>
        <w:tc>
          <w:tcPr>
            <w:tcW w:w="1367" w:type="dxa"/>
          </w:tcPr>
          <w:p w14:paraId="08D67AD0" w14:textId="2678B1B2" w:rsidR="001669DE" w:rsidRPr="00407D87" w:rsidRDefault="00407D87" w:rsidP="001669DE">
            <w:pPr>
              <w:tabs>
                <w:tab w:val="left" w:pos="5280"/>
              </w:tabs>
              <w:jc w:val="both"/>
              <w:rPr>
                <w:rFonts w:ascii="Franklin Gothic Book" w:hAnsi="Franklin Gothic Book" w:cstheme="majorHAnsi"/>
                <w:b/>
                <w:bCs/>
                <w:sz w:val="20"/>
                <w:szCs w:val="20"/>
              </w:rPr>
            </w:pPr>
            <w:r w:rsidRPr="00407D87">
              <w:rPr>
                <w:rFonts w:ascii="Franklin Gothic Book" w:hAnsi="Franklin Gothic Book" w:cstheme="majorHAnsi"/>
                <w:b/>
                <w:bCs/>
                <w:sz w:val="20"/>
                <w:szCs w:val="20"/>
              </w:rPr>
              <w:t>11,910</w:t>
            </w:r>
          </w:p>
        </w:tc>
        <w:tc>
          <w:tcPr>
            <w:tcW w:w="1336" w:type="dxa"/>
          </w:tcPr>
          <w:p w14:paraId="27322B58" w14:textId="759B0513" w:rsidR="001669DE" w:rsidRPr="00407D87" w:rsidRDefault="00407D87" w:rsidP="001669DE">
            <w:pPr>
              <w:tabs>
                <w:tab w:val="left" w:pos="5280"/>
              </w:tabs>
              <w:jc w:val="both"/>
              <w:rPr>
                <w:rFonts w:ascii="Franklin Gothic Book" w:hAnsi="Franklin Gothic Book" w:cstheme="majorHAnsi"/>
                <w:b/>
                <w:bCs/>
                <w:sz w:val="20"/>
                <w:szCs w:val="20"/>
              </w:rPr>
            </w:pPr>
            <w:r w:rsidRPr="00407D87">
              <w:rPr>
                <w:rFonts w:ascii="Franklin Gothic Book" w:hAnsi="Franklin Gothic Book" w:cstheme="majorHAnsi"/>
                <w:b/>
                <w:bCs/>
                <w:sz w:val="20"/>
                <w:szCs w:val="20"/>
              </w:rPr>
              <w:t>60,380</w:t>
            </w:r>
          </w:p>
        </w:tc>
      </w:tr>
    </w:tbl>
    <w:bookmarkEnd w:id="16"/>
    <w:p w14:paraId="1FECE105" w14:textId="2F81D348" w:rsidR="001A47A5" w:rsidRPr="007923E5" w:rsidRDefault="00D4560E" w:rsidP="001A47A5">
      <w:pPr>
        <w:jc w:val="both"/>
        <w:rPr>
          <w:rFonts w:ascii="Franklin Gothic Book" w:hAnsi="Franklin Gothic Book" w:cstheme="majorHAnsi"/>
          <w:sz w:val="20"/>
          <w:szCs w:val="20"/>
        </w:rPr>
      </w:pPr>
      <w:r w:rsidRPr="007923E5">
        <w:rPr>
          <w:rFonts w:ascii="Franklin Gothic Book" w:hAnsi="Franklin Gothic Book" w:cstheme="majorHAnsi"/>
          <w:sz w:val="20"/>
          <w:szCs w:val="20"/>
        </w:rPr>
        <w:t>Today,</w:t>
      </w:r>
      <w:r w:rsidR="00AA206F" w:rsidRPr="007923E5">
        <w:rPr>
          <w:rFonts w:ascii="Franklin Gothic Book" w:hAnsi="Franklin Gothic Book" w:cstheme="majorHAnsi"/>
          <w:sz w:val="20"/>
          <w:szCs w:val="20"/>
        </w:rPr>
        <w:t xml:space="preserve"> as the </w:t>
      </w:r>
      <w:proofErr w:type="spellStart"/>
      <w:r w:rsidR="00AA206F" w:rsidRPr="007923E5">
        <w:rPr>
          <w:rFonts w:ascii="Franklin Gothic Book" w:hAnsi="Franklin Gothic Book" w:cstheme="majorHAnsi"/>
          <w:sz w:val="20"/>
          <w:szCs w:val="20"/>
        </w:rPr>
        <w:t>Idai</w:t>
      </w:r>
      <w:proofErr w:type="spellEnd"/>
      <w:r w:rsidR="00AA206F" w:rsidRPr="007923E5">
        <w:rPr>
          <w:rFonts w:ascii="Franklin Gothic Book" w:hAnsi="Franklin Gothic Book" w:cstheme="majorHAnsi"/>
          <w:sz w:val="20"/>
          <w:szCs w:val="20"/>
        </w:rPr>
        <w:t xml:space="preserve"> response transitions from an emergency to an early recovery context, </w:t>
      </w:r>
      <w:r w:rsidRPr="007923E5">
        <w:rPr>
          <w:rFonts w:ascii="Franklin Gothic Book" w:hAnsi="Franklin Gothic Book" w:cstheme="majorHAnsi"/>
          <w:sz w:val="20"/>
          <w:szCs w:val="20"/>
        </w:rPr>
        <w:t xml:space="preserve">CCCM actors </w:t>
      </w:r>
      <w:r w:rsidR="00267F28" w:rsidRPr="007923E5">
        <w:rPr>
          <w:rFonts w:ascii="Franklin Gothic Book" w:hAnsi="Franklin Gothic Book" w:cstheme="majorHAnsi"/>
          <w:sz w:val="20"/>
          <w:szCs w:val="20"/>
        </w:rPr>
        <w:t>con</w:t>
      </w:r>
      <w:r w:rsidR="00AA206F" w:rsidRPr="007923E5">
        <w:rPr>
          <w:rFonts w:ascii="Franklin Gothic Book" w:hAnsi="Franklin Gothic Book" w:cstheme="majorHAnsi"/>
          <w:sz w:val="20"/>
          <w:szCs w:val="20"/>
        </w:rPr>
        <w:t xml:space="preserve">tinue to provide </w:t>
      </w:r>
      <w:r w:rsidR="00267F28" w:rsidRPr="007923E5">
        <w:rPr>
          <w:rFonts w:ascii="Franklin Gothic Book" w:hAnsi="Franklin Gothic Book" w:cstheme="majorHAnsi"/>
          <w:sz w:val="20"/>
          <w:szCs w:val="20"/>
        </w:rPr>
        <w:t>site manag</w:t>
      </w:r>
      <w:r w:rsidR="00AA206F" w:rsidRPr="007923E5">
        <w:rPr>
          <w:rFonts w:ascii="Franklin Gothic Book" w:hAnsi="Franklin Gothic Book" w:cstheme="majorHAnsi"/>
          <w:sz w:val="20"/>
          <w:szCs w:val="20"/>
        </w:rPr>
        <w:t xml:space="preserve">ement and coordination </w:t>
      </w:r>
      <w:r w:rsidR="00267F28" w:rsidRPr="007923E5">
        <w:rPr>
          <w:rFonts w:ascii="Franklin Gothic Book" w:hAnsi="Franklin Gothic Book" w:cstheme="majorHAnsi"/>
          <w:sz w:val="20"/>
          <w:szCs w:val="20"/>
        </w:rPr>
        <w:t>s</w:t>
      </w:r>
      <w:r w:rsidR="00AA206F" w:rsidRPr="007923E5">
        <w:rPr>
          <w:rFonts w:ascii="Franklin Gothic Book" w:hAnsi="Franklin Gothic Book" w:cstheme="majorHAnsi"/>
          <w:sz w:val="20"/>
          <w:szCs w:val="20"/>
        </w:rPr>
        <w:t>ervices</w:t>
      </w:r>
      <w:r w:rsidRPr="007923E5">
        <w:rPr>
          <w:rFonts w:ascii="Franklin Gothic Book" w:hAnsi="Franklin Gothic Book" w:cstheme="majorHAnsi"/>
          <w:sz w:val="20"/>
          <w:szCs w:val="20"/>
        </w:rPr>
        <w:t xml:space="preserve"> in 4</w:t>
      </w:r>
      <w:r w:rsidR="00407D87">
        <w:rPr>
          <w:rFonts w:ascii="Franklin Gothic Book" w:hAnsi="Franklin Gothic Book" w:cstheme="majorHAnsi"/>
          <w:sz w:val="20"/>
          <w:szCs w:val="20"/>
        </w:rPr>
        <w:t>5</w:t>
      </w:r>
      <w:r w:rsidRPr="007923E5">
        <w:rPr>
          <w:rFonts w:ascii="Franklin Gothic Book" w:hAnsi="Franklin Gothic Book" w:cstheme="majorHAnsi"/>
          <w:sz w:val="20"/>
          <w:szCs w:val="20"/>
        </w:rPr>
        <w:t xml:space="preserve"> </w:t>
      </w:r>
      <w:r w:rsidR="007C5FA0" w:rsidRPr="007923E5">
        <w:rPr>
          <w:rFonts w:ascii="Franklin Gothic Book" w:hAnsi="Franklin Gothic Book" w:cstheme="majorHAnsi"/>
          <w:sz w:val="20"/>
          <w:szCs w:val="20"/>
        </w:rPr>
        <w:t xml:space="preserve">resettlement </w:t>
      </w:r>
      <w:r w:rsidR="003E5D9A" w:rsidRPr="007923E5">
        <w:rPr>
          <w:rFonts w:ascii="Franklin Gothic Book" w:hAnsi="Franklin Gothic Book" w:cstheme="majorHAnsi"/>
          <w:sz w:val="20"/>
          <w:szCs w:val="20"/>
        </w:rPr>
        <w:t xml:space="preserve">neighborhoods </w:t>
      </w:r>
      <w:r w:rsidRPr="007923E5">
        <w:rPr>
          <w:rFonts w:ascii="Franklin Gothic Book" w:hAnsi="Franklin Gothic Book" w:cstheme="majorHAnsi"/>
          <w:sz w:val="20"/>
          <w:szCs w:val="20"/>
        </w:rPr>
        <w:t xml:space="preserve">across </w:t>
      </w:r>
      <w:r w:rsidR="003E5D9A" w:rsidRPr="007923E5">
        <w:rPr>
          <w:rFonts w:ascii="Franklin Gothic Book" w:hAnsi="Franklin Gothic Book" w:cstheme="majorHAnsi"/>
          <w:sz w:val="20"/>
          <w:szCs w:val="20"/>
        </w:rPr>
        <w:t xml:space="preserve">the </w:t>
      </w:r>
      <w:r w:rsidRPr="007923E5">
        <w:rPr>
          <w:rFonts w:ascii="Franklin Gothic Book" w:hAnsi="Franklin Gothic Book" w:cstheme="majorHAnsi"/>
          <w:sz w:val="20"/>
          <w:szCs w:val="20"/>
        </w:rPr>
        <w:t>two provinces</w:t>
      </w:r>
      <w:r w:rsidR="003E5D9A" w:rsidRPr="007923E5">
        <w:rPr>
          <w:rFonts w:ascii="Franklin Gothic Book" w:hAnsi="Franklin Gothic Book" w:cstheme="majorHAnsi"/>
          <w:sz w:val="20"/>
          <w:szCs w:val="20"/>
        </w:rPr>
        <w:t xml:space="preserve"> of </w:t>
      </w:r>
      <w:proofErr w:type="spellStart"/>
      <w:r w:rsidR="003E5D9A" w:rsidRPr="007923E5">
        <w:rPr>
          <w:rFonts w:ascii="Franklin Gothic Book" w:hAnsi="Franklin Gothic Book" w:cstheme="majorHAnsi"/>
          <w:sz w:val="20"/>
          <w:szCs w:val="20"/>
        </w:rPr>
        <w:t>Sofala</w:t>
      </w:r>
      <w:proofErr w:type="spellEnd"/>
      <w:r w:rsidR="003E5D9A" w:rsidRPr="007923E5">
        <w:rPr>
          <w:rFonts w:ascii="Franklin Gothic Book" w:hAnsi="Franklin Gothic Book" w:cstheme="majorHAnsi"/>
          <w:sz w:val="20"/>
          <w:szCs w:val="20"/>
        </w:rPr>
        <w:t xml:space="preserve"> and </w:t>
      </w:r>
      <w:proofErr w:type="spellStart"/>
      <w:r w:rsidR="003E5D9A" w:rsidRPr="007923E5">
        <w:rPr>
          <w:rFonts w:ascii="Franklin Gothic Book" w:hAnsi="Franklin Gothic Book" w:cstheme="majorHAnsi"/>
          <w:sz w:val="20"/>
          <w:szCs w:val="20"/>
        </w:rPr>
        <w:t>Manica</w:t>
      </w:r>
      <w:proofErr w:type="spellEnd"/>
      <w:r w:rsidR="00726913" w:rsidRPr="007923E5">
        <w:rPr>
          <w:rFonts w:ascii="Franklin Gothic Book" w:hAnsi="Franklin Gothic Book" w:cstheme="majorHAnsi"/>
          <w:sz w:val="20"/>
          <w:szCs w:val="20"/>
        </w:rPr>
        <w:t>,</w:t>
      </w:r>
      <w:r w:rsidR="003E5D9A" w:rsidRPr="007923E5">
        <w:rPr>
          <w:rFonts w:ascii="Franklin Gothic Book" w:hAnsi="Franklin Gothic Book" w:cstheme="majorHAnsi"/>
          <w:sz w:val="20"/>
          <w:szCs w:val="20"/>
        </w:rPr>
        <w:t xml:space="preserve"> as detailed </w:t>
      </w:r>
      <w:r w:rsidR="001A47A5" w:rsidRPr="007923E5">
        <w:rPr>
          <w:rFonts w:ascii="Franklin Gothic Book" w:hAnsi="Franklin Gothic Book" w:cstheme="majorHAnsi"/>
          <w:sz w:val="20"/>
          <w:szCs w:val="20"/>
        </w:rPr>
        <w:t xml:space="preserve">in the table </w:t>
      </w:r>
      <w:r w:rsidR="003E5D9A" w:rsidRPr="007923E5">
        <w:rPr>
          <w:rFonts w:ascii="Franklin Gothic Book" w:hAnsi="Franklin Gothic Book" w:cstheme="majorHAnsi"/>
          <w:sz w:val="20"/>
          <w:szCs w:val="20"/>
        </w:rPr>
        <w:t>below</w:t>
      </w:r>
      <w:r w:rsidRPr="007923E5">
        <w:rPr>
          <w:rFonts w:ascii="Franklin Gothic Book" w:hAnsi="Franklin Gothic Book" w:cstheme="majorHAnsi"/>
          <w:sz w:val="20"/>
          <w:szCs w:val="20"/>
        </w:rPr>
        <w:t xml:space="preserve">. </w:t>
      </w:r>
      <w:r w:rsidR="009806E3" w:rsidRPr="007923E5">
        <w:rPr>
          <w:rFonts w:ascii="Franklin Gothic Book" w:hAnsi="Franklin Gothic Book" w:cstheme="majorHAnsi"/>
          <w:sz w:val="20"/>
          <w:szCs w:val="20"/>
        </w:rPr>
        <w:t>In the resettlement context, CCCM actors coordinate site-activities</w:t>
      </w:r>
      <w:r w:rsidR="00E40EA6">
        <w:rPr>
          <w:rFonts w:ascii="Franklin Gothic Book" w:hAnsi="Franklin Gothic Book" w:cstheme="majorHAnsi"/>
          <w:sz w:val="20"/>
          <w:szCs w:val="20"/>
        </w:rPr>
        <w:t xml:space="preserve">, </w:t>
      </w:r>
      <w:r w:rsidR="009806E3" w:rsidRPr="007923E5">
        <w:rPr>
          <w:rFonts w:ascii="Franklin Gothic Book" w:hAnsi="Franklin Gothic Book" w:cstheme="majorHAnsi"/>
          <w:sz w:val="20"/>
          <w:szCs w:val="20"/>
        </w:rPr>
        <w:t>ensure community involvement in site management, and oversee site improvement projects (</w:t>
      </w:r>
      <w:r w:rsidR="00407D87">
        <w:rPr>
          <w:rFonts w:ascii="Franklin Gothic Book" w:hAnsi="Franklin Gothic Book" w:cstheme="majorHAnsi"/>
          <w:sz w:val="20"/>
          <w:szCs w:val="20"/>
        </w:rPr>
        <w:t xml:space="preserve">mapping, </w:t>
      </w:r>
      <w:r w:rsidR="009806E3" w:rsidRPr="007923E5">
        <w:rPr>
          <w:rFonts w:ascii="Franklin Gothic Book" w:hAnsi="Franklin Gothic Book" w:cstheme="majorHAnsi"/>
          <w:sz w:val="20"/>
          <w:szCs w:val="20"/>
        </w:rPr>
        <w:t>shading, construction, road/pathway clearing).</w:t>
      </w:r>
      <w:r w:rsidR="00232EE6" w:rsidRPr="007923E5">
        <w:rPr>
          <w:rFonts w:ascii="Franklin Gothic Book" w:hAnsi="Franklin Gothic Book" w:cstheme="majorHAnsi"/>
          <w:sz w:val="20"/>
          <w:szCs w:val="20"/>
        </w:rPr>
        <w:t xml:space="preserve"> </w:t>
      </w:r>
      <w:r w:rsidR="009806E3" w:rsidRPr="007923E5">
        <w:rPr>
          <w:rFonts w:ascii="Franklin Gothic Book" w:hAnsi="Franklin Gothic Book" w:cstheme="majorHAnsi"/>
          <w:sz w:val="20"/>
          <w:szCs w:val="20"/>
        </w:rPr>
        <w:t xml:space="preserve"> </w:t>
      </w:r>
    </w:p>
    <w:p w14:paraId="7AF9B132" w14:textId="407CA5FB" w:rsidR="00267F28" w:rsidRPr="007923E5" w:rsidRDefault="00267F28" w:rsidP="00247BA9">
      <w:pPr>
        <w:jc w:val="both"/>
        <w:rPr>
          <w:rFonts w:ascii="Franklin Gothic Book" w:hAnsi="Franklin Gothic Book" w:cstheme="majorHAnsi"/>
          <w:sz w:val="20"/>
          <w:szCs w:val="20"/>
        </w:rPr>
      </w:pPr>
    </w:p>
    <w:p w14:paraId="29B17A10" w14:textId="424B2ACD" w:rsidR="00276DB8" w:rsidRDefault="00232EE6" w:rsidP="00247BA9">
      <w:pPr>
        <w:jc w:val="both"/>
        <w:rPr>
          <w:rFonts w:ascii="Franklin Gothic Book" w:hAnsi="Franklin Gothic Book" w:cstheme="majorHAnsi"/>
          <w:sz w:val="20"/>
          <w:szCs w:val="20"/>
        </w:rPr>
      </w:pPr>
      <w:r w:rsidRPr="007923E5">
        <w:rPr>
          <w:rFonts w:ascii="Franklin Gothic Book" w:hAnsi="Franklin Gothic Book" w:cstheme="majorHAnsi"/>
          <w:sz w:val="20"/>
          <w:szCs w:val="20"/>
        </w:rPr>
        <w:t xml:space="preserve">While CCCM and INGC continue to manage sites, it is important to acknowledge that these resettlement neighborhoods are not camps – they are </w:t>
      </w:r>
      <w:r w:rsidRPr="00407D87">
        <w:rPr>
          <w:rFonts w:ascii="Franklin Gothic Book" w:hAnsi="Franklin Gothic Book" w:cstheme="majorHAnsi"/>
          <w:sz w:val="20"/>
          <w:szCs w:val="20"/>
          <w:u w:val="single"/>
        </w:rPr>
        <w:t>permanent</w:t>
      </w:r>
      <w:r w:rsidRPr="00792889">
        <w:rPr>
          <w:rFonts w:ascii="Franklin Gothic Book" w:hAnsi="Franklin Gothic Book" w:cstheme="majorHAnsi"/>
          <w:sz w:val="20"/>
          <w:szCs w:val="20"/>
        </w:rPr>
        <w:t xml:space="preserve"> </w:t>
      </w:r>
      <w:r w:rsidRPr="007923E5">
        <w:rPr>
          <w:rFonts w:ascii="Franklin Gothic Book" w:hAnsi="Franklin Gothic Book" w:cstheme="majorHAnsi"/>
          <w:sz w:val="20"/>
          <w:szCs w:val="20"/>
        </w:rPr>
        <w:t>resettlement locations meant to become thriving cities</w:t>
      </w:r>
      <w:r w:rsidR="003F38D8" w:rsidRPr="007923E5">
        <w:rPr>
          <w:rFonts w:ascii="Franklin Gothic Book" w:hAnsi="Franklin Gothic Book" w:cstheme="majorHAnsi"/>
          <w:sz w:val="20"/>
          <w:szCs w:val="20"/>
        </w:rPr>
        <w:t xml:space="preserve">. </w:t>
      </w:r>
      <w:r w:rsidR="00407D87">
        <w:rPr>
          <w:rFonts w:ascii="Franklin Gothic Book" w:hAnsi="Franklin Gothic Book" w:cstheme="majorHAnsi"/>
          <w:sz w:val="20"/>
          <w:szCs w:val="20"/>
        </w:rPr>
        <w:t xml:space="preserve">CCCM actors </w:t>
      </w:r>
      <w:r w:rsidR="00792889">
        <w:rPr>
          <w:rFonts w:ascii="Franklin Gothic Book" w:hAnsi="Franklin Gothic Book" w:cstheme="majorHAnsi"/>
          <w:sz w:val="20"/>
          <w:szCs w:val="20"/>
        </w:rPr>
        <w:t>continue to</w:t>
      </w:r>
      <w:r w:rsidR="00407D87">
        <w:rPr>
          <w:rFonts w:ascii="Franklin Gothic Book" w:hAnsi="Franklin Gothic Book" w:cstheme="majorHAnsi"/>
          <w:sz w:val="20"/>
          <w:szCs w:val="20"/>
        </w:rPr>
        <w:t xml:space="preserve"> play a crucial site management role</w:t>
      </w:r>
      <w:r w:rsidR="00276DB8">
        <w:rPr>
          <w:rFonts w:ascii="Franklin Gothic Book" w:hAnsi="Franklin Gothic Book" w:cstheme="majorHAnsi"/>
          <w:sz w:val="20"/>
          <w:szCs w:val="20"/>
        </w:rPr>
        <w:t xml:space="preserve"> during this transition phase, </w:t>
      </w:r>
      <w:r w:rsidR="00407D87">
        <w:rPr>
          <w:rFonts w:ascii="Franklin Gothic Book" w:hAnsi="Franklin Gothic Book" w:cstheme="majorHAnsi"/>
          <w:sz w:val="20"/>
          <w:szCs w:val="20"/>
        </w:rPr>
        <w:t xml:space="preserve">however we plan to hand over site management to </w:t>
      </w:r>
      <w:r w:rsidR="00276DB8">
        <w:rPr>
          <w:rFonts w:ascii="Franklin Gothic Book" w:hAnsi="Franklin Gothic Book" w:cstheme="majorHAnsi"/>
          <w:sz w:val="20"/>
          <w:szCs w:val="20"/>
        </w:rPr>
        <w:t xml:space="preserve">communities, authorities, and development partners </w:t>
      </w:r>
      <w:r w:rsidR="00407D87">
        <w:rPr>
          <w:rFonts w:ascii="Franklin Gothic Book" w:hAnsi="Franklin Gothic Book" w:cstheme="majorHAnsi"/>
          <w:sz w:val="20"/>
          <w:szCs w:val="20"/>
        </w:rPr>
        <w:t>in</w:t>
      </w:r>
      <w:r w:rsidR="00276DB8">
        <w:rPr>
          <w:rFonts w:ascii="Franklin Gothic Book" w:hAnsi="Franklin Gothic Book" w:cstheme="majorHAnsi"/>
          <w:sz w:val="20"/>
          <w:szCs w:val="20"/>
        </w:rPr>
        <w:t xml:space="preserve"> 2019/early 2020</w:t>
      </w:r>
      <w:r w:rsidR="00792889">
        <w:rPr>
          <w:rFonts w:ascii="Franklin Gothic Book" w:hAnsi="Franklin Gothic Book" w:cstheme="majorHAnsi"/>
          <w:sz w:val="20"/>
          <w:szCs w:val="20"/>
        </w:rPr>
        <w:t xml:space="preserve"> (additional details on the exit plan are below)</w:t>
      </w:r>
      <w:r w:rsidR="00276DB8">
        <w:rPr>
          <w:rFonts w:ascii="Franklin Gothic Book" w:hAnsi="Franklin Gothic Book" w:cstheme="majorHAnsi"/>
          <w:sz w:val="20"/>
          <w:szCs w:val="20"/>
        </w:rPr>
        <w:t xml:space="preserve">. </w:t>
      </w:r>
    </w:p>
    <w:p w14:paraId="1CB1349D" w14:textId="553C30A4" w:rsidR="00E40EA6" w:rsidRDefault="00E40EA6" w:rsidP="00247BA9">
      <w:pPr>
        <w:jc w:val="both"/>
        <w:rPr>
          <w:rFonts w:ascii="Franklin Gothic Book" w:hAnsi="Franklin Gothic Book" w:cstheme="majorHAnsi"/>
          <w:sz w:val="20"/>
          <w:szCs w:val="20"/>
        </w:rPr>
      </w:pPr>
    </w:p>
    <w:p w14:paraId="35DC5245" w14:textId="7275DAA0" w:rsidR="00E40EA6" w:rsidRPr="00E40EA6" w:rsidRDefault="00E40EA6" w:rsidP="00E40EA6">
      <w:pPr>
        <w:jc w:val="both"/>
        <w:rPr>
          <w:ins w:id="17" w:author="COSSA Virgilio" w:date="2019-07-30T10:56:00Z"/>
          <w:rFonts w:ascii="Franklin Gothic Book" w:hAnsi="Franklin Gothic Book" w:cstheme="majorHAnsi"/>
          <w:color w:val="FF0000"/>
          <w:sz w:val="20"/>
          <w:szCs w:val="20"/>
        </w:rPr>
      </w:pPr>
      <w:ins w:id="18" w:author="COSSA Virgilio" w:date="2019-07-30T10:51:00Z">
        <w:r>
          <w:rPr>
            <w:rFonts w:ascii="Franklin Gothic Book" w:hAnsi="Franklin Gothic Book" w:cstheme="majorHAnsi"/>
            <w:sz w:val="20"/>
            <w:szCs w:val="20"/>
          </w:rPr>
          <w:t>CCCM working group in Pemba, is managing three sites (</w:t>
        </w:r>
      </w:ins>
      <w:ins w:id="19" w:author="COSSA Virgilio" w:date="2019-07-30T10:52:00Z">
        <w:r>
          <w:rPr>
            <w:rFonts w:ascii="Franklin Gothic Book" w:hAnsi="Franklin Gothic Book" w:cstheme="majorHAnsi"/>
            <w:sz w:val="20"/>
            <w:szCs w:val="20"/>
          </w:rPr>
          <w:t>one resettlement site in Nampula and two transi</w:t>
        </w:r>
      </w:ins>
      <w:ins w:id="20" w:author="COSSA Virgilio" w:date="2019-07-30T10:53:00Z">
        <w:r>
          <w:rPr>
            <w:rFonts w:ascii="Franklin Gothic Book" w:hAnsi="Franklin Gothic Book" w:cstheme="majorHAnsi"/>
            <w:sz w:val="20"/>
            <w:szCs w:val="20"/>
          </w:rPr>
          <w:t>ti</w:t>
        </w:r>
      </w:ins>
      <w:ins w:id="21" w:author="COSSA Virgilio" w:date="2019-07-30T10:52:00Z">
        <w:r>
          <w:rPr>
            <w:rFonts w:ascii="Franklin Gothic Book" w:hAnsi="Franklin Gothic Book" w:cstheme="majorHAnsi"/>
            <w:sz w:val="20"/>
            <w:szCs w:val="20"/>
          </w:rPr>
          <w:t xml:space="preserve">onal </w:t>
        </w:r>
        <w:proofErr w:type="spellStart"/>
        <w:r>
          <w:rPr>
            <w:rFonts w:ascii="Franklin Gothic Book" w:hAnsi="Franklin Gothic Book" w:cstheme="majorHAnsi"/>
            <w:sz w:val="20"/>
            <w:szCs w:val="20"/>
          </w:rPr>
          <w:t>centres</w:t>
        </w:r>
        <w:proofErr w:type="spellEnd"/>
        <w:r>
          <w:rPr>
            <w:rFonts w:ascii="Franklin Gothic Book" w:hAnsi="Franklin Gothic Book" w:cstheme="majorHAnsi"/>
            <w:sz w:val="20"/>
            <w:szCs w:val="20"/>
          </w:rPr>
          <w:t xml:space="preserve"> in Cabo Delgado province). The three sites </w:t>
        </w:r>
      </w:ins>
      <w:ins w:id="22" w:author="COSSA Virgilio" w:date="2019-07-30T10:54:00Z">
        <w:r>
          <w:rPr>
            <w:rFonts w:ascii="Franklin Gothic Book" w:hAnsi="Franklin Gothic Book" w:cstheme="majorHAnsi"/>
            <w:sz w:val="20"/>
            <w:szCs w:val="20"/>
          </w:rPr>
          <w:t xml:space="preserve">host </w:t>
        </w:r>
        <w:r w:rsidRPr="00181DCD">
          <w:rPr>
            <w:rFonts w:ascii="Franklin Gothic Book" w:hAnsi="Franklin Gothic Book" w:cstheme="majorHAnsi"/>
            <w:sz w:val="20"/>
            <w:szCs w:val="20"/>
          </w:rPr>
          <w:t>1,964</w:t>
        </w:r>
      </w:ins>
      <w:ins w:id="23" w:author="COSSA Virgilio" w:date="2019-07-30T10:53:00Z">
        <w:r w:rsidRPr="00181DCD">
          <w:rPr>
            <w:rFonts w:ascii="Franklin Gothic Book" w:hAnsi="Franklin Gothic Book" w:cstheme="majorHAnsi"/>
            <w:sz w:val="20"/>
            <w:szCs w:val="20"/>
          </w:rPr>
          <w:t xml:space="preserve"> individuals and 409 </w:t>
        </w:r>
        <w:commentRangeStart w:id="24"/>
        <w:r w:rsidRPr="00181DCD">
          <w:rPr>
            <w:rFonts w:ascii="Franklin Gothic Book" w:hAnsi="Franklin Gothic Book" w:cstheme="majorHAnsi"/>
            <w:sz w:val="20"/>
            <w:szCs w:val="20"/>
          </w:rPr>
          <w:t>families</w:t>
        </w:r>
      </w:ins>
      <w:commentRangeEnd w:id="24"/>
      <w:r w:rsidR="00137E56">
        <w:rPr>
          <w:rStyle w:val="CommentReference"/>
        </w:rPr>
        <w:commentReference w:id="24"/>
      </w:r>
      <w:ins w:id="25" w:author="COSSA Virgilio" w:date="2019-07-30T10:53:00Z">
        <w:r w:rsidRPr="00181DCD">
          <w:rPr>
            <w:rFonts w:ascii="Franklin Gothic Book" w:hAnsi="Franklin Gothic Book" w:cstheme="majorHAnsi"/>
            <w:sz w:val="20"/>
            <w:szCs w:val="20"/>
          </w:rPr>
          <w:t>.</w:t>
        </w:r>
      </w:ins>
      <w:r>
        <w:rPr>
          <w:rFonts w:ascii="Franklin Gothic Book" w:hAnsi="Franklin Gothic Book" w:cstheme="majorHAnsi"/>
          <w:sz w:val="20"/>
          <w:szCs w:val="20"/>
        </w:rPr>
        <w:t xml:space="preserve"> </w:t>
      </w:r>
    </w:p>
    <w:p w14:paraId="604CFD3A" w14:textId="77777777" w:rsidR="00E40EA6" w:rsidRDefault="00E40EA6" w:rsidP="00E40EA6">
      <w:pPr>
        <w:jc w:val="both"/>
        <w:rPr>
          <w:ins w:id="26" w:author="COSSA Virgilio" w:date="2019-07-30T10:58:00Z"/>
          <w:rFonts w:ascii="Franklin Gothic Book" w:hAnsi="Franklin Gothic Book" w:cstheme="majorHAnsi"/>
          <w:sz w:val="20"/>
          <w:szCs w:val="20"/>
        </w:rPr>
      </w:pPr>
    </w:p>
    <w:tbl>
      <w:tblPr>
        <w:tblStyle w:val="TableGrid"/>
        <w:tblpPr w:leftFromText="180" w:rightFromText="180" w:vertAnchor="text" w:horzAnchor="margin" w:tblpYSpec="inside"/>
        <w:tblW w:w="0" w:type="auto"/>
        <w:tblLook w:val="04A0" w:firstRow="1" w:lastRow="0" w:firstColumn="1" w:lastColumn="0" w:noHBand="0" w:noVBand="1"/>
      </w:tblPr>
      <w:tblGrid>
        <w:gridCol w:w="1178"/>
        <w:gridCol w:w="1787"/>
        <w:gridCol w:w="1367"/>
        <w:gridCol w:w="1336"/>
      </w:tblGrid>
      <w:tr w:rsidR="00E40EA6" w:rsidRPr="007923E5" w14:paraId="39156F58" w14:textId="77777777" w:rsidTr="00F66C1E">
        <w:trPr>
          <w:ins w:id="27" w:author="COSSA Virgilio" w:date="2019-07-30T10:58:00Z"/>
        </w:trPr>
        <w:tc>
          <w:tcPr>
            <w:tcW w:w="1178" w:type="dxa"/>
          </w:tcPr>
          <w:p w14:paraId="049B8F69" w14:textId="77777777" w:rsidR="00E40EA6" w:rsidRPr="007923E5" w:rsidRDefault="00E40EA6" w:rsidP="00F66C1E">
            <w:pPr>
              <w:tabs>
                <w:tab w:val="left" w:pos="5280"/>
              </w:tabs>
              <w:jc w:val="both"/>
              <w:rPr>
                <w:ins w:id="28" w:author="COSSA Virgilio" w:date="2019-07-30T10:58:00Z"/>
                <w:rFonts w:ascii="Franklin Gothic Book" w:hAnsi="Franklin Gothic Book" w:cstheme="majorHAnsi"/>
                <w:sz w:val="20"/>
                <w:szCs w:val="20"/>
              </w:rPr>
            </w:pPr>
            <w:ins w:id="29" w:author="COSSA Virgilio" w:date="2019-07-30T10:58:00Z">
              <w:r w:rsidRPr="007923E5">
                <w:rPr>
                  <w:rFonts w:ascii="Franklin Gothic Book" w:hAnsi="Franklin Gothic Book" w:cstheme="majorHAnsi"/>
                  <w:sz w:val="20"/>
                  <w:szCs w:val="20"/>
                </w:rPr>
                <w:t>Province</w:t>
              </w:r>
            </w:ins>
          </w:p>
        </w:tc>
        <w:tc>
          <w:tcPr>
            <w:tcW w:w="1787" w:type="dxa"/>
          </w:tcPr>
          <w:p w14:paraId="5ED973DA" w14:textId="77777777" w:rsidR="00E40EA6" w:rsidRPr="007923E5" w:rsidRDefault="00E40EA6" w:rsidP="00F66C1E">
            <w:pPr>
              <w:tabs>
                <w:tab w:val="left" w:pos="5280"/>
              </w:tabs>
              <w:jc w:val="both"/>
              <w:rPr>
                <w:ins w:id="30" w:author="COSSA Virgilio" w:date="2019-07-30T10:58:00Z"/>
                <w:rFonts w:ascii="Franklin Gothic Book" w:hAnsi="Franklin Gothic Book" w:cstheme="majorHAnsi"/>
                <w:sz w:val="20"/>
                <w:szCs w:val="20"/>
              </w:rPr>
            </w:pPr>
            <w:ins w:id="31" w:author="COSSA Virgilio" w:date="2019-07-30T10:58:00Z">
              <w:r w:rsidRPr="007923E5">
                <w:rPr>
                  <w:rFonts w:ascii="Franklin Gothic Book" w:hAnsi="Franklin Gothic Book" w:cstheme="majorHAnsi"/>
                  <w:sz w:val="20"/>
                  <w:szCs w:val="20"/>
                </w:rPr>
                <w:t>Resettlement Neighborhoods</w:t>
              </w:r>
            </w:ins>
          </w:p>
        </w:tc>
        <w:tc>
          <w:tcPr>
            <w:tcW w:w="1367" w:type="dxa"/>
          </w:tcPr>
          <w:p w14:paraId="573E61B0" w14:textId="77777777" w:rsidR="00E40EA6" w:rsidRPr="007923E5" w:rsidRDefault="00E40EA6" w:rsidP="00F66C1E">
            <w:pPr>
              <w:tabs>
                <w:tab w:val="left" w:pos="5280"/>
              </w:tabs>
              <w:jc w:val="both"/>
              <w:rPr>
                <w:ins w:id="32" w:author="COSSA Virgilio" w:date="2019-07-30T10:58:00Z"/>
                <w:rFonts w:ascii="Franklin Gothic Book" w:hAnsi="Franklin Gothic Book" w:cstheme="majorHAnsi"/>
                <w:sz w:val="20"/>
                <w:szCs w:val="20"/>
              </w:rPr>
            </w:pPr>
            <w:ins w:id="33" w:author="COSSA Virgilio" w:date="2019-07-30T10:58:00Z">
              <w:r w:rsidRPr="007923E5">
                <w:rPr>
                  <w:rFonts w:ascii="Franklin Gothic Book" w:hAnsi="Franklin Gothic Book" w:cstheme="majorHAnsi"/>
                  <w:sz w:val="20"/>
                  <w:szCs w:val="20"/>
                </w:rPr>
                <w:t>HHs</w:t>
              </w:r>
            </w:ins>
          </w:p>
        </w:tc>
        <w:tc>
          <w:tcPr>
            <w:tcW w:w="1336" w:type="dxa"/>
          </w:tcPr>
          <w:p w14:paraId="0F368192" w14:textId="77777777" w:rsidR="00E40EA6" w:rsidRPr="007923E5" w:rsidRDefault="00E40EA6" w:rsidP="00F66C1E">
            <w:pPr>
              <w:tabs>
                <w:tab w:val="left" w:pos="5280"/>
              </w:tabs>
              <w:jc w:val="both"/>
              <w:rPr>
                <w:ins w:id="34" w:author="COSSA Virgilio" w:date="2019-07-30T10:58:00Z"/>
                <w:rFonts w:ascii="Franklin Gothic Book" w:hAnsi="Franklin Gothic Book" w:cstheme="majorHAnsi"/>
                <w:sz w:val="20"/>
                <w:szCs w:val="20"/>
              </w:rPr>
            </w:pPr>
            <w:ins w:id="35" w:author="COSSA Virgilio" w:date="2019-07-30T10:58:00Z">
              <w:r w:rsidRPr="007923E5">
                <w:rPr>
                  <w:rFonts w:ascii="Franklin Gothic Book" w:hAnsi="Franklin Gothic Book" w:cstheme="majorHAnsi"/>
                  <w:sz w:val="20"/>
                  <w:szCs w:val="20"/>
                </w:rPr>
                <w:t xml:space="preserve">Individuals </w:t>
              </w:r>
            </w:ins>
          </w:p>
        </w:tc>
      </w:tr>
      <w:tr w:rsidR="00E40EA6" w:rsidRPr="007923E5" w14:paraId="6DB567EB" w14:textId="77777777" w:rsidTr="00F66C1E">
        <w:trPr>
          <w:ins w:id="36" w:author="COSSA Virgilio" w:date="2019-07-30T10:58:00Z"/>
        </w:trPr>
        <w:tc>
          <w:tcPr>
            <w:tcW w:w="1178" w:type="dxa"/>
          </w:tcPr>
          <w:p w14:paraId="065D4A61" w14:textId="77777777" w:rsidR="00E40EA6" w:rsidRPr="0008455E" w:rsidRDefault="00E40EA6" w:rsidP="00F66C1E">
            <w:pPr>
              <w:tabs>
                <w:tab w:val="left" w:pos="5280"/>
              </w:tabs>
              <w:jc w:val="both"/>
              <w:rPr>
                <w:ins w:id="37" w:author="COSSA Virgilio" w:date="2019-07-30T10:58:00Z"/>
                <w:rFonts w:ascii="Franklin Gothic Book" w:hAnsi="Franklin Gothic Book" w:cstheme="majorHAnsi"/>
                <w:sz w:val="20"/>
                <w:szCs w:val="20"/>
              </w:rPr>
            </w:pPr>
            <w:ins w:id="38" w:author="COSSA Virgilio" w:date="2019-07-30T10:58:00Z">
              <w:r>
                <w:rPr>
                  <w:rFonts w:ascii="Franklin Gothic Book" w:hAnsi="Franklin Gothic Book" w:cstheme="majorHAnsi"/>
                  <w:sz w:val="20"/>
                  <w:szCs w:val="20"/>
                </w:rPr>
                <w:t>Cabo Delgado</w:t>
              </w:r>
            </w:ins>
          </w:p>
        </w:tc>
        <w:tc>
          <w:tcPr>
            <w:tcW w:w="1787" w:type="dxa"/>
          </w:tcPr>
          <w:p w14:paraId="43FB22AF" w14:textId="77777777" w:rsidR="00E40EA6" w:rsidRPr="0008455E" w:rsidRDefault="00E40EA6" w:rsidP="00F66C1E">
            <w:pPr>
              <w:tabs>
                <w:tab w:val="left" w:pos="5280"/>
              </w:tabs>
              <w:jc w:val="both"/>
              <w:rPr>
                <w:ins w:id="39" w:author="COSSA Virgilio" w:date="2019-07-30T10:58:00Z"/>
                <w:rFonts w:ascii="Franklin Gothic Book" w:hAnsi="Franklin Gothic Book" w:cstheme="majorHAnsi"/>
                <w:sz w:val="20"/>
                <w:szCs w:val="20"/>
              </w:rPr>
            </w:pPr>
            <w:ins w:id="40" w:author="COSSA Virgilio" w:date="2019-07-30T10:58:00Z">
              <w:r>
                <w:rPr>
                  <w:rFonts w:ascii="Franklin Gothic Book" w:hAnsi="Franklin Gothic Book" w:cstheme="majorHAnsi"/>
                  <w:sz w:val="20"/>
                  <w:szCs w:val="20"/>
                </w:rPr>
                <w:t>2</w:t>
              </w:r>
            </w:ins>
          </w:p>
        </w:tc>
        <w:tc>
          <w:tcPr>
            <w:tcW w:w="1367" w:type="dxa"/>
          </w:tcPr>
          <w:p w14:paraId="146E7D4D" w14:textId="77777777" w:rsidR="00E40EA6" w:rsidRPr="0008455E" w:rsidRDefault="00E40EA6" w:rsidP="00F66C1E">
            <w:pPr>
              <w:tabs>
                <w:tab w:val="left" w:pos="5280"/>
              </w:tabs>
              <w:jc w:val="both"/>
              <w:rPr>
                <w:ins w:id="41" w:author="COSSA Virgilio" w:date="2019-07-30T10:58:00Z"/>
                <w:rFonts w:ascii="Franklin Gothic Book" w:hAnsi="Franklin Gothic Book" w:cstheme="majorHAnsi"/>
                <w:sz w:val="20"/>
                <w:szCs w:val="20"/>
              </w:rPr>
            </w:pPr>
            <w:ins w:id="42" w:author="COSSA Virgilio" w:date="2019-07-30T10:58:00Z">
              <w:r>
                <w:rPr>
                  <w:rFonts w:ascii="Franklin Gothic Book" w:hAnsi="Franklin Gothic Book" w:cstheme="majorHAnsi"/>
                  <w:sz w:val="20"/>
                  <w:szCs w:val="20"/>
                </w:rPr>
                <w:t>213</w:t>
              </w:r>
            </w:ins>
          </w:p>
        </w:tc>
        <w:tc>
          <w:tcPr>
            <w:tcW w:w="1336" w:type="dxa"/>
          </w:tcPr>
          <w:p w14:paraId="6DC9B1C3" w14:textId="77777777" w:rsidR="00E40EA6" w:rsidRPr="0008455E" w:rsidRDefault="00E40EA6" w:rsidP="00F66C1E">
            <w:pPr>
              <w:tabs>
                <w:tab w:val="left" w:pos="5280"/>
              </w:tabs>
              <w:jc w:val="both"/>
              <w:rPr>
                <w:ins w:id="43" w:author="COSSA Virgilio" w:date="2019-07-30T10:58:00Z"/>
                <w:rFonts w:ascii="Franklin Gothic Book" w:hAnsi="Franklin Gothic Book" w:cstheme="majorHAnsi"/>
                <w:sz w:val="20"/>
                <w:szCs w:val="20"/>
              </w:rPr>
            </w:pPr>
            <w:ins w:id="44" w:author="COSSA Virgilio" w:date="2019-07-30T10:59:00Z">
              <w:r>
                <w:rPr>
                  <w:rFonts w:ascii="Franklin Gothic Book" w:hAnsi="Franklin Gothic Book" w:cstheme="majorHAnsi"/>
                  <w:sz w:val="20"/>
                  <w:szCs w:val="20"/>
                </w:rPr>
                <w:t>957</w:t>
              </w:r>
            </w:ins>
          </w:p>
        </w:tc>
      </w:tr>
      <w:tr w:rsidR="00E40EA6" w:rsidRPr="007923E5" w14:paraId="7CAB385E" w14:textId="77777777" w:rsidTr="00F66C1E">
        <w:trPr>
          <w:ins w:id="45" w:author="COSSA Virgilio" w:date="2019-07-30T10:58:00Z"/>
        </w:trPr>
        <w:tc>
          <w:tcPr>
            <w:tcW w:w="1178" w:type="dxa"/>
          </w:tcPr>
          <w:p w14:paraId="636099BB" w14:textId="77777777" w:rsidR="00E40EA6" w:rsidRPr="0008455E" w:rsidRDefault="00E40EA6" w:rsidP="00F66C1E">
            <w:pPr>
              <w:tabs>
                <w:tab w:val="left" w:pos="5280"/>
              </w:tabs>
              <w:jc w:val="both"/>
              <w:rPr>
                <w:ins w:id="46" w:author="COSSA Virgilio" w:date="2019-07-30T10:58:00Z"/>
                <w:rFonts w:ascii="Franklin Gothic Book" w:hAnsi="Franklin Gothic Book" w:cstheme="majorHAnsi"/>
                <w:sz w:val="20"/>
                <w:szCs w:val="20"/>
              </w:rPr>
            </w:pPr>
            <w:ins w:id="47" w:author="COSSA Virgilio" w:date="2019-07-30T10:58:00Z">
              <w:r>
                <w:rPr>
                  <w:rFonts w:ascii="Franklin Gothic Book" w:hAnsi="Franklin Gothic Book" w:cstheme="majorHAnsi"/>
                  <w:sz w:val="20"/>
                  <w:szCs w:val="20"/>
                </w:rPr>
                <w:t>Nampula</w:t>
              </w:r>
            </w:ins>
          </w:p>
        </w:tc>
        <w:tc>
          <w:tcPr>
            <w:tcW w:w="1787" w:type="dxa"/>
          </w:tcPr>
          <w:p w14:paraId="0BF6826A" w14:textId="77777777" w:rsidR="00E40EA6" w:rsidRPr="0008455E" w:rsidRDefault="00E40EA6" w:rsidP="00F66C1E">
            <w:pPr>
              <w:tabs>
                <w:tab w:val="left" w:pos="5280"/>
              </w:tabs>
              <w:jc w:val="both"/>
              <w:rPr>
                <w:ins w:id="48" w:author="COSSA Virgilio" w:date="2019-07-30T10:58:00Z"/>
                <w:rFonts w:ascii="Franklin Gothic Book" w:hAnsi="Franklin Gothic Book" w:cstheme="majorHAnsi"/>
                <w:sz w:val="20"/>
                <w:szCs w:val="20"/>
              </w:rPr>
            </w:pPr>
            <w:ins w:id="49" w:author="COSSA Virgilio" w:date="2019-07-30T10:58:00Z">
              <w:r>
                <w:rPr>
                  <w:rFonts w:ascii="Franklin Gothic Book" w:hAnsi="Franklin Gothic Book" w:cstheme="majorHAnsi"/>
                  <w:sz w:val="20"/>
                  <w:szCs w:val="20"/>
                </w:rPr>
                <w:t>1</w:t>
              </w:r>
            </w:ins>
          </w:p>
        </w:tc>
        <w:tc>
          <w:tcPr>
            <w:tcW w:w="1367" w:type="dxa"/>
          </w:tcPr>
          <w:p w14:paraId="0AF5CA11" w14:textId="77777777" w:rsidR="00E40EA6" w:rsidRPr="0008455E" w:rsidRDefault="00E40EA6" w:rsidP="00F66C1E">
            <w:pPr>
              <w:tabs>
                <w:tab w:val="left" w:pos="5280"/>
              </w:tabs>
              <w:jc w:val="both"/>
              <w:rPr>
                <w:ins w:id="50" w:author="COSSA Virgilio" w:date="2019-07-30T10:58:00Z"/>
                <w:rFonts w:ascii="Franklin Gothic Book" w:hAnsi="Franklin Gothic Book" w:cstheme="majorHAnsi"/>
                <w:sz w:val="20"/>
                <w:szCs w:val="20"/>
              </w:rPr>
            </w:pPr>
            <w:ins w:id="51" w:author="COSSA Virgilio" w:date="2019-07-30T10:59:00Z">
              <w:r>
                <w:rPr>
                  <w:rFonts w:ascii="Franklin Gothic Book" w:hAnsi="Franklin Gothic Book" w:cstheme="majorHAnsi"/>
                  <w:sz w:val="20"/>
                  <w:szCs w:val="20"/>
                </w:rPr>
                <w:t>1,146</w:t>
              </w:r>
            </w:ins>
          </w:p>
        </w:tc>
        <w:tc>
          <w:tcPr>
            <w:tcW w:w="1336" w:type="dxa"/>
          </w:tcPr>
          <w:p w14:paraId="1255B270" w14:textId="77777777" w:rsidR="00E40EA6" w:rsidRPr="0008455E" w:rsidRDefault="00E40EA6" w:rsidP="00F66C1E">
            <w:pPr>
              <w:tabs>
                <w:tab w:val="left" w:pos="5280"/>
              </w:tabs>
              <w:jc w:val="both"/>
              <w:rPr>
                <w:ins w:id="52" w:author="COSSA Virgilio" w:date="2019-07-30T10:58:00Z"/>
                <w:rFonts w:ascii="Franklin Gothic Book" w:hAnsi="Franklin Gothic Book" w:cstheme="majorHAnsi"/>
                <w:sz w:val="20"/>
                <w:szCs w:val="20"/>
              </w:rPr>
            </w:pPr>
            <w:ins w:id="53" w:author="COSSA Virgilio" w:date="2019-07-30T11:00:00Z">
              <w:r>
                <w:rPr>
                  <w:rFonts w:ascii="Franklin Gothic Book" w:hAnsi="Franklin Gothic Book" w:cstheme="majorHAnsi"/>
                  <w:sz w:val="20"/>
                  <w:szCs w:val="20"/>
                </w:rPr>
                <w:t>5,757</w:t>
              </w:r>
            </w:ins>
          </w:p>
        </w:tc>
      </w:tr>
      <w:tr w:rsidR="00E40EA6" w:rsidRPr="007923E5" w14:paraId="4EBEF45B" w14:textId="77777777" w:rsidTr="00F66C1E">
        <w:trPr>
          <w:ins w:id="54" w:author="COSSA Virgilio" w:date="2019-07-30T10:58:00Z"/>
        </w:trPr>
        <w:tc>
          <w:tcPr>
            <w:tcW w:w="1178" w:type="dxa"/>
          </w:tcPr>
          <w:p w14:paraId="4F9E6B81" w14:textId="77777777" w:rsidR="00E40EA6" w:rsidRPr="007923E5" w:rsidRDefault="00E40EA6" w:rsidP="00F66C1E">
            <w:pPr>
              <w:tabs>
                <w:tab w:val="left" w:pos="5280"/>
              </w:tabs>
              <w:jc w:val="both"/>
              <w:rPr>
                <w:ins w:id="55" w:author="COSSA Virgilio" w:date="2019-07-30T10:58:00Z"/>
                <w:rFonts w:ascii="Franklin Gothic Book" w:hAnsi="Franklin Gothic Book" w:cstheme="majorHAnsi"/>
                <w:sz w:val="20"/>
                <w:szCs w:val="20"/>
              </w:rPr>
            </w:pPr>
            <w:ins w:id="56" w:author="COSSA Virgilio" w:date="2019-07-30T10:58:00Z">
              <w:r w:rsidRPr="007923E5">
                <w:rPr>
                  <w:rFonts w:ascii="Franklin Gothic Book" w:hAnsi="Franklin Gothic Book" w:cstheme="majorHAnsi"/>
                  <w:sz w:val="20"/>
                  <w:szCs w:val="20"/>
                </w:rPr>
                <w:t>TOTAL</w:t>
              </w:r>
            </w:ins>
          </w:p>
        </w:tc>
        <w:tc>
          <w:tcPr>
            <w:tcW w:w="1787" w:type="dxa"/>
          </w:tcPr>
          <w:p w14:paraId="0B8F095C" w14:textId="77777777" w:rsidR="00E40EA6" w:rsidRPr="00322DED" w:rsidRDefault="00E40EA6" w:rsidP="00F66C1E">
            <w:pPr>
              <w:tabs>
                <w:tab w:val="left" w:pos="5280"/>
              </w:tabs>
              <w:jc w:val="both"/>
              <w:rPr>
                <w:ins w:id="57" w:author="COSSA Virgilio" w:date="2019-07-30T10:58:00Z"/>
                <w:rFonts w:ascii="Franklin Gothic Book" w:hAnsi="Franklin Gothic Book" w:cstheme="majorHAnsi"/>
                <w:sz w:val="20"/>
                <w:szCs w:val="20"/>
              </w:rPr>
            </w:pPr>
            <w:ins w:id="58" w:author="COSSA Virgilio" w:date="2019-07-30T11:01:00Z">
              <w:r>
                <w:rPr>
                  <w:rFonts w:ascii="Franklin Gothic Book" w:hAnsi="Franklin Gothic Book" w:cstheme="majorHAnsi"/>
                  <w:sz w:val="20"/>
                  <w:szCs w:val="20"/>
                </w:rPr>
                <w:t>3</w:t>
              </w:r>
            </w:ins>
          </w:p>
        </w:tc>
        <w:tc>
          <w:tcPr>
            <w:tcW w:w="1367" w:type="dxa"/>
          </w:tcPr>
          <w:p w14:paraId="0966CB91" w14:textId="77777777" w:rsidR="00E40EA6" w:rsidRPr="0008455E" w:rsidRDefault="00E40EA6" w:rsidP="00F66C1E">
            <w:pPr>
              <w:tabs>
                <w:tab w:val="left" w:pos="5280"/>
              </w:tabs>
              <w:jc w:val="both"/>
              <w:rPr>
                <w:ins w:id="59" w:author="COSSA Virgilio" w:date="2019-07-30T10:58:00Z"/>
                <w:rFonts w:ascii="Franklin Gothic Book" w:hAnsi="Franklin Gothic Book" w:cstheme="majorHAnsi"/>
                <w:sz w:val="20"/>
                <w:szCs w:val="20"/>
              </w:rPr>
            </w:pPr>
            <w:ins w:id="60" w:author="COSSA Virgilio" w:date="2019-07-30T11:00:00Z">
              <w:r>
                <w:rPr>
                  <w:rFonts w:ascii="Franklin Gothic Book" w:hAnsi="Franklin Gothic Book" w:cstheme="majorHAnsi"/>
                  <w:sz w:val="20"/>
                  <w:szCs w:val="20"/>
                </w:rPr>
                <w:t>1,35</w:t>
              </w:r>
            </w:ins>
            <w:ins w:id="61" w:author="COSSA Virgilio" w:date="2019-07-30T11:01:00Z">
              <w:r>
                <w:rPr>
                  <w:rFonts w:ascii="Franklin Gothic Book" w:hAnsi="Franklin Gothic Book" w:cstheme="majorHAnsi"/>
                  <w:sz w:val="20"/>
                  <w:szCs w:val="20"/>
                </w:rPr>
                <w:t>9</w:t>
              </w:r>
            </w:ins>
          </w:p>
        </w:tc>
        <w:tc>
          <w:tcPr>
            <w:tcW w:w="1336" w:type="dxa"/>
          </w:tcPr>
          <w:p w14:paraId="479C358B" w14:textId="77777777" w:rsidR="00E40EA6" w:rsidRPr="0008455E" w:rsidRDefault="00E40EA6" w:rsidP="00F66C1E">
            <w:pPr>
              <w:tabs>
                <w:tab w:val="left" w:pos="5280"/>
              </w:tabs>
              <w:jc w:val="both"/>
              <w:rPr>
                <w:ins w:id="62" w:author="COSSA Virgilio" w:date="2019-07-30T10:58:00Z"/>
                <w:rFonts w:ascii="Franklin Gothic Book" w:hAnsi="Franklin Gothic Book" w:cstheme="majorHAnsi"/>
                <w:sz w:val="20"/>
                <w:szCs w:val="20"/>
              </w:rPr>
            </w:pPr>
            <w:ins w:id="63" w:author="COSSA Virgilio" w:date="2019-07-30T11:00:00Z">
              <w:r>
                <w:rPr>
                  <w:rFonts w:ascii="Franklin Gothic Book" w:hAnsi="Franklin Gothic Book" w:cstheme="majorHAnsi"/>
                  <w:sz w:val="20"/>
                  <w:szCs w:val="20"/>
                </w:rPr>
                <w:t>6,714</w:t>
              </w:r>
            </w:ins>
          </w:p>
        </w:tc>
      </w:tr>
    </w:tbl>
    <w:p w14:paraId="0EB11F41" w14:textId="77777777" w:rsidR="00E40EA6" w:rsidRDefault="00E40EA6" w:rsidP="00E40EA6">
      <w:pPr>
        <w:jc w:val="both"/>
        <w:rPr>
          <w:ins w:id="64" w:author="COSSA Virgilio" w:date="2019-07-30T10:58:00Z"/>
          <w:rFonts w:ascii="Franklin Gothic Book" w:hAnsi="Franklin Gothic Book" w:cstheme="majorHAnsi"/>
          <w:sz w:val="20"/>
          <w:szCs w:val="20"/>
        </w:rPr>
      </w:pPr>
    </w:p>
    <w:p w14:paraId="3C08AC12" w14:textId="77777777" w:rsidR="00E40EA6" w:rsidRDefault="00E40EA6" w:rsidP="00E40EA6">
      <w:pPr>
        <w:jc w:val="both"/>
        <w:rPr>
          <w:ins w:id="65" w:author="COSSA Virgilio" w:date="2019-07-30T10:58:00Z"/>
          <w:rFonts w:ascii="Franklin Gothic Book" w:hAnsi="Franklin Gothic Book" w:cstheme="majorHAnsi"/>
          <w:sz w:val="20"/>
          <w:szCs w:val="20"/>
        </w:rPr>
      </w:pPr>
    </w:p>
    <w:p w14:paraId="33BE15DE" w14:textId="77777777" w:rsidR="00E40EA6" w:rsidRDefault="00E40EA6" w:rsidP="00E40EA6">
      <w:pPr>
        <w:jc w:val="both"/>
        <w:rPr>
          <w:ins w:id="66" w:author="COSSA Virgilio" w:date="2019-07-30T10:58:00Z"/>
          <w:rFonts w:ascii="Franklin Gothic Book" w:hAnsi="Franklin Gothic Book" w:cstheme="majorHAnsi"/>
          <w:sz w:val="20"/>
          <w:szCs w:val="20"/>
        </w:rPr>
      </w:pPr>
    </w:p>
    <w:p w14:paraId="1E59ABA2" w14:textId="77777777" w:rsidR="00E40EA6" w:rsidRDefault="00E40EA6" w:rsidP="00E40EA6">
      <w:pPr>
        <w:jc w:val="both"/>
        <w:rPr>
          <w:ins w:id="67" w:author="COSSA Virgilio" w:date="2019-07-30T10:58:00Z"/>
          <w:rFonts w:ascii="Franklin Gothic Book" w:hAnsi="Franklin Gothic Book" w:cstheme="majorHAnsi"/>
          <w:sz w:val="20"/>
          <w:szCs w:val="20"/>
        </w:rPr>
      </w:pPr>
    </w:p>
    <w:p w14:paraId="711A325A" w14:textId="77777777" w:rsidR="00E40EA6" w:rsidRDefault="00E40EA6" w:rsidP="00E40EA6">
      <w:pPr>
        <w:jc w:val="both"/>
        <w:rPr>
          <w:ins w:id="68" w:author="COSSA Virgilio" w:date="2019-07-30T10:58:00Z"/>
          <w:rFonts w:ascii="Franklin Gothic Book" w:hAnsi="Franklin Gothic Book" w:cstheme="majorHAnsi"/>
          <w:sz w:val="20"/>
          <w:szCs w:val="20"/>
        </w:rPr>
      </w:pPr>
    </w:p>
    <w:p w14:paraId="150A91FF" w14:textId="77777777" w:rsidR="00E40EA6" w:rsidRDefault="00E40EA6" w:rsidP="00E40EA6">
      <w:pPr>
        <w:jc w:val="both"/>
        <w:rPr>
          <w:ins w:id="69" w:author="COSSA Virgilio" w:date="2019-07-30T10:58:00Z"/>
          <w:rFonts w:ascii="Franklin Gothic Book" w:hAnsi="Franklin Gothic Book" w:cstheme="majorHAnsi"/>
          <w:sz w:val="20"/>
          <w:szCs w:val="20"/>
        </w:rPr>
      </w:pPr>
    </w:p>
    <w:p w14:paraId="0122F9F8" w14:textId="77777777" w:rsidR="00E40EA6" w:rsidRDefault="00E40EA6" w:rsidP="00247BA9">
      <w:pPr>
        <w:jc w:val="both"/>
        <w:rPr>
          <w:rFonts w:ascii="Franklin Gothic Book" w:hAnsi="Franklin Gothic Book" w:cstheme="majorHAnsi"/>
          <w:sz w:val="20"/>
          <w:szCs w:val="20"/>
        </w:rPr>
      </w:pPr>
    </w:p>
    <w:p w14:paraId="7A861B95" w14:textId="77777777" w:rsidR="00276DB8" w:rsidRDefault="00276DB8" w:rsidP="00247BA9">
      <w:pPr>
        <w:jc w:val="both"/>
        <w:rPr>
          <w:rFonts w:ascii="Franklin Gothic Book" w:hAnsi="Franklin Gothic Book" w:cstheme="majorHAnsi"/>
          <w:sz w:val="20"/>
          <w:szCs w:val="20"/>
        </w:rPr>
      </w:pPr>
    </w:p>
    <w:p w14:paraId="16C57BCD" w14:textId="23B86A2C" w:rsidR="000A641A" w:rsidRPr="007923E5" w:rsidRDefault="00A207A5" w:rsidP="00247BA9">
      <w:pPr>
        <w:jc w:val="both"/>
        <w:rPr>
          <w:rFonts w:ascii="Franklin Gothic Book" w:hAnsi="Franklin Gothic Book" w:cstheme="majorHAnsi"/>
          <w:sz w:val="20"/>
          <w:szCs w:val="20"/>
        </w:rPr>
      </w:pPr>
      <w:r w:rsidRPr="007923E5">
        <w:rPr>
          <w:rFonts w:ascii="Franklin Gothic Book" w:hAnsi="Franklin Gothic Book" w:cstheme="majorHAnsi"/>
          <w:sz w:val="20"/>
          <w:szCs w:val="20"/>
        </w:rPr>
        <w:lastRenderedPageBreak/>
        <w:t>For the</w:t>
      </w:r>
      <w:r w:rsidR="003F38D8" w:rsidRPr="007923E5">
        <w:rPr>
          <w:rFonts w:ascii="Franklin Gothic Book" w:hAnsi="Franklin Gothic Book" w:cstheme="majorHAnsi"/>
          <w:sz w:val="20"/>
          <w:szCs w:val="20"/>
        </w:rPr>
        <w:t xml:space="preserve"> transition phase</w:t>
      </w:r>
      <w:r w:rsidR="004B5AF6" w:rsidRPr="007923E5">
        <w:rPr>
          <w:rFonts w:ascii="Franklin Gothic Book" w:hAnsi="Franklin Gothic Book" w:cstheme="majorHAnsi"/>
          <w:sz w:val="20"/>
          <w:szCs w:val="20"/>
        </w:rPr>
        <w:t xml:space="preserve"> from resettlement to early recovery</w:t>
      </w:r>
      <w:r w:rsidR="00137E56">
        <w:rPr>
          <w:rFonts w:ascii="Franklin Gothic Book" w:hAnsi="Franklin Gothic Book" w:cstheme="majorHAnsi"/>
          <w:sz w:val="20"/>
          <w:szCs w:val="20"/>
        </w:rPr>
        <w:t xml:space="preserve"> (July 2019 – May 2020)</w:t>
      </w:r>
      <w:r w:rsidR="003F38D8" w:rsidRPr="007923E5">
        <w:rPr>
          <w:rFonts w:ascii="Franklin Gothic Book" w:hAnsi="Franklin Gothic Book" w:cstheme="majorHAnsi"/>
          <w:sz w:val="20"/>
          <w:szCs w:val="20"/>
        </w:rPr>
        <w:t>, CCCM actors have identified the following needs</w:t>
      </w:r>
      <w:r w:rsidR="00137E56">
        <w:rPr>
          <w:rFonts w:ascii="Franklin Gothic Book" w:hAnsi="Franklin Gothic Book" w:cstheme="majorHAnsi"/>
          <w:sz w:val="20"/>
          <w:szCs w:val="20"/>
        </w:rPr>
        <w:t xml:space="preserve"> across </w:t>
      </w:r>
      <w:commentRangeStart w:id="70"/>
      <w:r w:rsidR="00137E56">
        <w:rPr>
          <w:rFonts w:ascii="Franklin Gothic Book" w:hAnsi="Franklin Gothic Book" w:cstheme="majorHAnsi"/>
          <w:sz w:val="20"/>
          <w:szCs w:val="20"/>
        </w:rPr>
        <w:t>sites</w:t>
      </w:r>
      <w:commentRangeEnd w:id="70"/>
      <w:r w:rsidR="00137E56">
        <w:rPr>
          <w:rStyle w:val="CommentReference"/>
        </w:rPr>
        <w:commentReference w:id="70"/>
      </w:r>
      <w:r w:rsidR="003F38D8" w:rsidRPr="007923E5">
        <w:rPr>
          <w:rFonts w:ascii="Franklin Gothic Book" w:hAnsi="Franklin Gothic Book" w:cstheme="majorHAnsi"/>
          <w:sz w:val="20"/>
          <w:szCs w:val="20"/>
        </w:rPr>
        <w:t xml:space="preserve">: </w:t>
      </w:r>
    </w:p>
    <w:p w14:paraId="3B06D2C3" w14:textId="77777777" w:rsidR="009806E3" w:rsidRPr="007923E5" w:rsidRDefault="009806E3" w:rsidP="00247BA9">
      <w:pPr>
        <w:jc w:val="both"/>
        <w:rPr>
          <w:rFonts w:ascii="Franklin Gothic Book" w:hAnsi="Franklin Gothic Book" w:cstheme="majorHAnsi"/>
          <w:sz w:val="20"/>
          <w:szCs w:val="20"/>
        </w:rPr>
      </w:pPr>
    </w:p>
    <w:p w14:paraId="085383B7" w14:textId="3CB4716D" w:rsidR="00C15F36" w:rsidRPr="007923E5" w:rsidRDefault="00F52B8F" w:rsidP="00247BA9">
      <w:pPr>
        <w:jc w:val="both"/>
        <w:rPr>
          <w:rFonts w:ascii="Franklin Gothic Book" w:hAnsi="Franklin Gothic Book" w:cstheme="majorHAnsi"/>
          <w:sz w:val="20"/>
          <w:szCs w:val="20"/>
        </w:rPr>
      </w:pPr>
      <w:r w:rsidRPr="007923E5">
        <w:rPr>
          <w:rFonts w:ascii="Franklin Gothic Book" w:hAnsi="Franklin Gothic Book" w:cstheme="majorHAnsi"/>
          <w:b/>
          <w:i/>
          <w:sz w:val="20"/>
          <w:szCs w:val="20"/>
        </w:rPr>
        <w:t>Coordination</w:t>
      </w:r>
      <w:r w:rsidR="003804CC" w:rsidRPr="007923E5">
        <w:rPr>
          <w:rFonts w:ascii="Franklin Gothic Book" w:hAnsi="Franklin Gothic Book" w:cstheme="majorHAnsi"/>
          <w:i/>
          <w:sz w:val="20"/>
          <w:szCs w:val="20"/>
        </w:rPr>
        <w:t xml:space="preserve">: </w:t>
      </w:r>
      <w:r w:rsidR="005454B4" w:rsidRPr="007923E5">
        <w:rPr>
          <w:rFonts w:ascii="Franklin Gothic Book" w:hAnsi="Franklin Gothic Book" w:cstheme="majorHAnsi"/>
          <w:sz w:val="20"/>
          <w:szCs w:val="20"/>
        </w:rPr>
        <w:t xml:space="preserve">Coordination and information needs </w:t>
      </w:r>
      <w:commentRangeStart w:id="71"/>
      <w:r w:rsidR="005454B4" w:rsidRPr="007923E5">
        <w:rPr>
          <w:rFonts w:ascii="Franklin Gothic Book" w:hAnsi="Franklin Gothic Book" w:cstheme="majorHAnsi"/>
          <w:sz w:val="20"/>
          <w:szCs w:val="20"/>
        </w:rPr>
        <w:t>include</w:t>
      </w:r>
      <w:commentRangeEnd w:id="71"/>
      <w:r w:rsidR="005E519A">
        <w:rPr>
          <w:rStyle w:val="CommentReference"/>
        </w:rPr>
        <w:commentReference w:id="71"/>
      </w:r>
      <w:r w:rsidR="005454B4" w:rsidRPr="007923E5">
        <w:rPr>
          <w:rFonts w:ascii="Franklin Gothic Book" w:hAnsi="Franklin Gothic Book" w:cstheme="majorHAnsi"/>
          <w:sz w:val="20"/>
          <w:szCs w:val="20"/>
        </w:rPr>
        <w:t xml:space="preserve">: </w:t>
      </w:r>
      <w:r w:rsidR="00C15F36" w:rsidRPr="007923E5">
        <w:rPr>
          <w:rFonts w:ascii="Franklin Gothic Book" w:hAnsi="Franklin Gothic Book" w:cstheme="majorHAnsi"/>
          <w:sz w:val="20"/>
          <w:szCs w:val="20"/>
        </w:rPr>
        <w:t xml:space="preserve"> </w:t>
      </w:r>
    </w:p>
    <w:p w14:paraId="2DF16022" w14:textId="7790EF07" w:rsidR="00C15F36" w:rsidRPr="007923E5" w:rsidRDefault="00C15F36" w:rsidP="00D1219E">
      <w:pPr>
        <w:jc w:val="both"/>
        <w:rPr>
          <w:rFonts w:ascii="Franklin Gothic Book" w:hAnsi="Franklin Gothic Book" w:cstheme="majorHAnsi"/>
          <w:sz w:val="20"/>
          <w:szCs w:val="20"/>
        </w:rPr>
      </w:pPr>
      <w:r w:rsidRPr="007923E5">
        <w:rPr>
          <w:rFonts w:ascii="Franklin Gothic Book" w:hAnsi="Franklin Gothic Book" w:cstheme="majorHAnsi"/>
          <w:sz w:val="20"/>
          <w:szCs w:val="20"/>
        </w:rPr>
        <w:sym w:font="Wingdings" w:char="F0E0"/>
      </w:r>
      <w:r w:rsidRPr="007923E5">
        <w:rPr>
          <w:rFonts w:ascii="Franklin Gothic Book" w:hAnsi="Franklin Gothic Book" w:cstheme="majorHAnsi"/>
          <w:sz w:val="20"/>
          <w:szCs w:val="20"/>
        </w:rPr>
        <w:t xml:space="preserve"> Sharing information on </w:t>
      </w:r>
      <w:r w:rsidR="005454B4" w:rsidRPr="007923E5">
        <w:rPr>
          <w:rFonts w:ascii="Franklin Gothic Book" w:hAnsi="Franklin Gothic Book" w:cstheme="majorHAnsi"/>
          <w:sz w:val="20"/>
          <w:szCs w:val="20"/>
        </w:rPr>
        <w:t>needs and challenges</w:t>
      </w:r>
      <w:r w:rsidR="00617572" w:rsidRPr="007923E5">
        <w:rPr>
          <w:rFonts w:ascii="Franklin Gothic Book" w:hAnsi="Franklin Gothic Book" w:cstheme="majorHAnsi"/>
          <w:sz w:val="20"/>
          <w:szCs w:val="20"/>
        </w:rPr>
        <w:t xml:space="preserve"> with government agencies and humanitarian actors</w:t>
      </w:r>
      <w:r w:rsidRPr="007923E5">
        <w:rPr>
          <w:rFonts w:ascii="Franklin Gothic Book" w:hAnsi="Franklin Gothic Book" w:cstheme="majorHAnsi"/>
          <w:sz w:val="20"/>
          <w:szCs w:val="20"/>
        </w:rPr>
        <w:t>;</w:t>
      </w:r>
    </w:p>
    <w:p w14:paraId="4B7DECB0" w14:textId="29B41DDE" w:rsidR="00C15F36" w:rsidRPr="007923E5" w:rsidRDefault="00C15F36" w:rsidP="00D1219E">
      <w:pPr>
        <w:jc w:val="both"/>
        <w:rPr>
          <w:rFonts w:ascii="Franklin Gothic Book" w:hAnsi="Franklin Gothic Book" w:cstheme="majorHAnsi"/>
          <w:sz w:val="20"/>
          <w:szCs w:val="20"/>
        </w:rPr>
      </w:pPr>
      <w:r w:rsidRPr="007923E5">
        <w:rPr>
          <w:rFonts w:ascii="Franklin Gothic Book" w:hAnsi="Franklin Gothic Book" w:cstheme="majorHAnsi"/>
          <w:sz w:val="20"/>
          <w:szCs w:val="20"/>
        </w:rPr>
        <w:sym w:font="Wingdings" w:char="F0E0"/>
      </w:r>
      <w:r w:rsidRPr="007923E5">
        <w:rPr>
          <w:rFonts w:ascii="Franklin Gothic Book" w:hAnsi="Franklin Gothic Book" w:cstheme="majorHAnsi"/>
          <w:sz w:val="20"/>
          <w:szCs w:val="20"/>
        </w:rPr>
        <w:t xml:space="preserve"> Service mapping and data collection</w:t>
      </w:r>
      <w:r w:rsidR="005454B4" w:rsidRPr="007923E5">
        <w:rPr>
          <w:rFonts w:ascii="Franklin Gothic Book" w:hAnsi="Franklin Gothic Book" w:cstheme="majorHAnsi"/>
          <w:sz w:val="20"/>
          <w:szCs w:val="20"/>
        </w:rPr>
        <w:t>, including streamlining beneficiary and People with Specific Needs lists</w:t>
      </w:r>
      <w:r w:rsidRPr="007923E5">
        <w:rPr>
          <w:rFonts w:ascii="Franklin Gothic Book" w:hAnsi="Franklin Gothic Book" w:cstheme="majorHAnsi"/>
          <w:sz w:val="20"/>
          <w:szCs w:val="20"/>
        </w:rPr>
        <w:t>;</w:t>
      </w:r>
    </w:p>
    <w:p w14:paraId="61AD0BB1" w14:textId="6F523F2F" w:rsidR="00D1219E" w:rsidRDefault="005454B4" w:rsidP="00247BA9">
      <w:pPr>
        <w:jc w:val="both"/>
        <w:rPr>
          <w:rFonts w:ascii="Franklin Gothic Book" w:hAnsi="Franklin Gothic Book" w:cstheme="majorHAnsi"/>
          <w:sz w:val="20"/>
          <w:szCs w:val="20"/>
        </w:rPr>
      </w:pPr>
      <w:r w:rsidRPr="007923E5">
        <w:rPr>
          <w:rFonts w:ascii="Franklin Gothic Book" w:hAnsi="Franklin Gothic Book" w:cstheme="majorHAnsi"/>
          <w:sz w:val="20"/>
          <w:szCs w:val="20"/>
        </w:rPr>
        <w:sym w:font="Wingdings" w:char="F0E0"/>
      </w:r>
      <w:r w:rsidRPr="007923E5">
        <w:rPr>
          <w:rFonts w:ascii="Franklin Gothic Book" w:hAnsi="Franklin Gothic Book" w:cstheme="majorHAnsi"/>
          <w:sz w:val="20"/>
          <w:szCs w:val="20"/>
        </w:rPr>
        <w:t xml:space="preserve"> Working with communities and the government to address and resolve Housing, Land, and Property (HLP) conflicts</w:t>
      </w:r>
      <w:r w:rsidR="00D1219E">
        <w:rPr>
          <w:rFonts w:ascii="Franklin Gothic Book" w:hAnsi="Franklin Gothic Book" w:cstheme="majorHAnsi"/>
          <w:sz w:val="20"/>
          <w:szCs w:val="20"/>
        </w:rPr>
        <w:t xml:space="preserve"> on </w:t>
      </w:r>
      <w:commentRangeStart w:id="72"/>
      <w:r w:rsidR="00D1219E">
        <w:rPr>
          <w:rFonts w:ascii="Franklin Gothic Book" w:hAnsi="Franklin Gothic Book" w:cstheme="majorHAnsi"/>
          <w:sz w:val="20"/>
          <w:szCs w:val="20"/>
        </w:rPr>
        <w:t>sites</w:t>
      </w:r>
      <w:commentRangeEnd w:id="72"/>
      <w:r w:rsidR="005E519A">
        <w:rPr>
          <w:rStyle w:val="CommentReference"/>
        </w:rPr>
        <w:commentReference w:id="72"/>
      </w:r>
      <w:r w:rsidR="00E40EA6">
        <w:rPr>
          <w:rFonts w:ascii="Franklin Gothic Book" w:hAnsi="Franklin Gothic Book" w:cstheme="majorHAnsi"/>
          <w:sz w:val="20"/>
          <w:szCs w:val="20"/>
        </w:rPr>
        <w:t xml:space="preserve"> and to inform legislative and policy advocacy. </w:t>
      </w:r>
    </w:p>
    <w:p w14:paraId="086F92E3" w14:textId="319E3FB1" w:rsidR="00C15F36" w:rsidRPr="007923E5" w:rsidRDefault="00C15F36" w:rsidP="00247BA9">
      <w:pPr>
        <w:jc w:val="both"/>
        <w:rPr>
          <w:rFonts w:ascii="Franklin Gothic Book" w:hAnsi="Franklin Gothic Book" w:cstheme="majorHAnsi"/>
          <w:sz w:val="20"/>
          <w:szCs w:val="20"/>
        </w:rPr>
      </w:pPr>
      <w:r w:rsidRPr="007923E5">
        <w:rPr>
          <w:rFonts w:ascii="Franklin Gothic Book" w:hAnsi="Franklin Gothic Book" w:cstheme="majorHAnsi"/>
          <w:sz w:val="20"/>
          <w:szCs w:val="20"/>
        </w:rPr>
        <w:sym w:font="Wingdings" w:char="F0E0"/>
      </w:r>
      <w:r w:rsidR="00137E56">
        <w:rPr>
          <w:rFonts w:ascii="Franklin Gothic Book" w:hAnsi="Franklin Gothic Book" w:cstheme="majorHAnsi"/>
          <w:sz w:val="20"/>
          <w:szCs w:val="20"/>
        </w:rPr>
        <w:t xml:space="preserve"> </w:t>
      </w:r>
      <w:r w:rsidRPr="007923E5">
        <w:rPr>
          <w:rFonts w:ascii="Franklin Gothic Book" w:hAnsi="Franklin Gothic Book" w:cstheme="majorHAnsi"/>
          <w:sz w:val="20"/>
          <w:szCs w:val="20"/>
        </w:rPr>
        <w:t xml:space="preserve">Advocacy with actors and government on resettlement site residents’ needs. </w:t>
      </w:r>
    </w:p>
    <w:p w14:paraId="02996451" w14:textId="77777777" w:rsidR="00F52B8F" w:rsidRPr="007923E5" w:rsidRDefault="00F52B8F" w:rsidP="00247BA9">
      <w:pPr>
        <w:jc w:val="both"/>
        <w:rPr>
          <w:rFonts w:ascii="Franklin Gothic Book" w:hAnsi="Franklin Gothic Book" w:cstheme="majorHAnsi"/>
          <w:sz w:val="20"/>
          <w:szCs w:val="20"/>
        </w:rPr>
      </w:pPr>
    </w:p>
    <w:p w14:paraId="20F91523" w14:textId="0C608184" w:rsidR="00034F88" w:rsidRPr="007923E5" w:rsidRDefault="00F52B8F" w:rsidP="00247BA9">
      <w:pPr>
        <w:jc w:val="both"/>
        <w:rPr>
          <w:rFonts w:ascii="Franklin Gothic Book" w:hAnsi="Franklin Gothic Book" w:cstheme="majorHAnsi"/>
          <w:sz w:val="20"/>
          <w:szCs w:val="20"/>
        </w:rPr>
      </w:pPr>
      <w:r w:rsidRPr="007923E5">
        <w:rPr>
          <w:rFonts w:ascii="Franklin Gothic Book" w:hAnsi="Franklin Gothic Book" w:cstheme="majorHAnsi"/>
          <w:b/>
          <w:i/>
          <w:sz w:val="20"/>
          <w:szCs w:val="20"/>
        </w:rPr>
        <w:t>Site Planning and Site Improvement</w:t>
      </w:r>
      <w:r w:rsidR="00E33AB0" w:rsidRPr="007923E5">
        <w:rPr>
          <w:rFonts w:ascii="Franklin Gothic Book" w:hAnsi="Franklin Gothic Book" w:cstheme="majorHAnsi"/>
          <w:b/>
          <w:i/>
          <w:sz w:val="20"/>
          <w:szCs w:val="20"/>
        </w:rPr>
        <w:t xml:space="preserve">: </w:t>
      </w:r>
      <w:r w:rsidR="00260250" w:rsidRPr="007923E5">
        <w:rPr>
          <w:rFonts w:ascii="Franklin Gothic Book" w:hAnsi="Franklin Gothic Book" w:cstheme="majorHAnsi"/>
          <w:sz w:val="20"/>
          <w:szCs w:val="20"/>
        </w:rPr>
        <w:t xml:space="preserve">CCCM site monitoring teams, site focal points, humanitarian partners, and government agents have highlighted the following </w:t>
      </w:r>
      <w:r w:rsidR="00034F88" w:rsidRPr="007923E5">
        <w:rPr>
          <w:rFonts w:ascii="Franklin Gothic Book" w:hAnsi="Franklin Gothic Book" w:cstheme="majorHAnsi"/>
          <w:sz w:val="20"/>
          <w:szCs w:val="20"/>
        </w:rPr>
        <w:t xml:space="preserve">site planning and </w:t>
      </w:r>
      <w:r w:rsidR="00C15F36" w:rsidRPr="007923E5">
        <w:rPr>
          <w:rFonts w:ascii="Franklin Gothic Book" w:hAnsi="Franklin Gothic Book" w:cstheme="majorHAnsi"/>
          <w:sz w:val="20"/>
          <w:szCs w:val="20"/>
        </w:rPr>
        <w:t>improve</w:t>
      </w:r>
      <w:r w:rsidR="00034F88" w:rsidRPr="007923E5">
        <w:rPr>
          <w:rFonts w:ascii="Franklin Gothic Book" w:hAnsi="Franklin Gothic Book" w:cstheme="majorHAnsi"/>
          <w:sz w:val="20"/>
          <w:szCs w:val="20"/>
        </w:rPr>
        <w:t xml:space="preserve">ment </w:t>
      </w:r>
      <w:r w:rsidR="00260250" w:rsidRPr="007923E5">
        <w:rPr>
          <w:rFonts w:ascii="Franklin Gothic Book" w:hAnsi="Franklin Gothic Book" w:cstheme="majorHAnsi"/>
          <w:sz w:val="20"/>
          <w:szCs w:val="20"/>
        </w:rPr>
        <w:t>gaps:</w:t>
      </w:r>
    </w:p>
    <w:p w14:paraId="175C861B" w14:textId="5C4F82AC" w:rsidR="00E143BD" w:rsidRPr="007923E5" w:rsidRDefault="00E143BD" w:rsidP="007F35E3">
      <w:pPr>
        <w:jc w:val="both"/>
        <w:rPr>
          <w:rFonts w:ascii="Franklin Gothic Book" w:hAnsi="Franklin Gothic Book" w:cstheme="majorHAnsi"/>
          <w:sz w:val="20"/>
          <w:szCs w:val="20"/>
        </w:rPr>
      </w:pPr>
      <w:r w:rsidRPr="007923E5">
        <w:rPr>
          <w:rFonts w:ascii="Franklin Gothic Book" w:hAnsi="Franklin Gothic Book" w:cstheme="majorHAnsi"/>
          <w:sz w:val="20"/>
          <w:szCs w:val="20"/>
        </w:rPr>
        <w:sym w:font="Wingdings" w:char="F0E0"/>
      </w:r>
      <w:r w:rsidRPr="007923E5">
        <w:rPr>
          <w:rFonts w:ascii="Franklin Gothic Book" w:hAnsi="Franklin Gothic Book" w:cstheme="majorHAnsi"/>
          <w:sz w:val="20"/>
          <w:szCs w:val="20"/>
        </w:rPr>
        <w:t xml:space="preserve"> Primary road opening (grading);</w:t>
      </w:r>
    </w:p>
    <w:p w14:paraId="52E7EA58" w14:textId="7154E184" w:rsidR="00E143BD" w:rsidRPr="007923E5" w:rsidRDefault="00E143BD" w:rsidP="00CC7AC6">
      <w:pPr>
        <w:jc w:val="both"/>
        <w:rPr>
          <w:rFonts w:ascii="Franklin Gothic Book" w:hAnsi="Franklin Gothic Book" w:cstheme="majorHAnsi"/>
          <w:sz w:val="20"/>
          <w:szCs w:val="20"/>
        </w:rPr>
      </w:pPr>
      <w:r w:rsidRPr="007923E5">
        <w:rPr>
          <w:rFonts w:ascii="Franklin Gothic Book" w:hAnsi="Franklin Gothic Book" w:cstheme="majorHAnsi"/>
          <w:sz w:val="20"/>
          <w:szCs w:val="20"/>
        </w:rPr>
        <w:sym w:font="Wingdings" w:char="F0E0"/>
      </w:r>
      <w:r w:rsidR="00E33AB0" w:rsidRPr="007923E5">
        <w:rPr>
          <w:rFonts w:ascii="Franklin Gothic Book" w:hAnsi="Franklin Gothic Book" w:cstheme="majorHAnsi"/>
          <w:sz w:val="20"/>
          <w:szCs w:val="20"/>
        </w:rPr>
        <w:t xml:space="preserve"> </w:t>
      </w:r>
      <w:r w:rsidRPr="007923E5">
        <w:rPr>
          <w:rFonts w:ascii="Franklin Gothic Book" w:hAnsi="Franklin Gothic Book" w:cstheme="majorHAnsi"/>
          <w:sz w:val="20"/>
          <w:szCs w:val="20"/>
        </w:rPr>
        <w:t>Drainage systems;</w:t>
      </w:r>
    </w:p>
    <w:p w14:paraId="2665019F" w14:textId="605C6768" w:rsidR="00E143BD" w:rsidRPr="007923E5" w:rsidRDefault="00E143BD" w:rsidP="00540E90">
      <w:pPr>
        <w:jc w:val="both"/>
        <w:rPr>
          <w:rFonts w:ascii="Franklin Gothic Book" w:hAnsi="Franklin Gothic Book" w:cstheme="majorHAnsi"/>
          <w:sz w:val="20"/>
          <w:szCs w:val="20"/>
        </w:rPr>
      </w:pPr>
      <w:r w:rsidRPr="007923E5">
        <w:rPr>
          <w:rFonts w:ascii="Franklin Gothic Book" w:hAnsi="Franklin Gothic Book" w:cstheme="majorHAnsi"/>
          <w:sz w:val="20"/>
          <w:szCs w:val="20"/>
        </w:rPr>
        <w:sym w:font="Wingdings" w:char="F0E0"/>
      </w:r>
      <w:r w:rsidR="00E33AB0" w:rsidRPr="007923E5">
        <w:rPr>
          <w:rFonts w:ascii="Franklin Gothic Book" w:hAnsi="Franklin Gothic Book" w:cstheme="majorHAnsi"/>
          <w:sz w:val="20"/>
          <w:szCs w:val="20"/>
        </w:rPr>
        <w:t xml:space="preserve"> </w:t>
      </w:r>
      <w:r w:rsidRPr="007923E5">
        <w:rPr>
          <w:rFonts w:ascii="Franklin Gothic Book" w:hAnsi="Franklin Gothic Book" w:cstheme="majorHAnsi"/>
          <w:sz w:val="20"/>
          <w:szCs w:val="20"/>
        </w:rPr>
        <w:t>Community space structures;</w:t>
      </w:r>
    </w:p>
    <w:p w14:paraId="2C40FAA7" w14:textId="53F7F4B2" w:rsidR="00E143BD" w:rsidRPr="007923E5" w:rsidRDefault="00E143BD" w:rsidP="006857ED">
      <w:pPr>
        <w:jc w:val="both"/>
        <w:rPr>
          <w:rFonts w:ascii="Franklin Gothic Book" w:hAnsi="Franklin Gothic Book" w:cstheme="majorHAnsi"/>
          <w:sz w:val="20"/>
          <w:szCs w:val="20"/>
        </w:rPr>
      </w:pPr>
      <w:r w:rsidRPr="007923E5">
        <w:rPr>
          <w:rFonts w:ascii="Franklin Gothic Book" w:hAnsi="Franklin Gothic Book" w:cstheme="majorHAnsi"/>
          <w:sz w:val="20"/>
          <w:szCs w:val="20"/>
        </w:rPr>
        <w:sym w:font="Wingdings" w:char="F0E0"/>
      </w:r>
      <w:r w:rsidR="00E33AB0" w:rsidRPr="007923E5">
        <w:rPr>
          <w:rFonts w:ascii="Franklin Gothic Book" w:hAnsi="Franklin Gothic Book" w:cstheme="majorHAnsi"/>
          <w:sz w:val="20"/>
          <w:szCs w:val="20"/>
        </w:rPr>
        <w:t xml:space="preserve"> </w:t>
      </w:r>
      <w:r w:rsidRPr="007923E5">
        <w:rPr>
          <w:rFonts w:ascii="Franklin Gothic Book" w:hAnsi="Franklin Gothic Book" w:cstheme="majorHAnsi"/>
          <w:sz w:val="20"/>
          <w:szCs w:val="20"/>
        </w:rPr>
        <w:t>Shade over water bladders;</w:t>
      </w:r>
    </w:p>
    <w:p w14:paraId="76B47E43" w14:textId="6A732A6D" w:rsidR="00E143BD" w:rsidRPr="007923E5" w:rsidRDefault="00E143BD">
      <w:pPr>
        <w:jc w:val="both"/>
        <w:rPr>
          <w:rFonts w:ascii="Franklin Gothic Book" w:hAnsi="Franklin Gothic Book" w:cstheme="majorHAnsi"/>
          <w:sz w:val="20"/>
          <w:szCs w:val="20"/>
        </w:rPr>
      </w:pPr>
      <w:r w:rsidRPr="007923E5">
        <w:rPr>
          <w:rFonts w:ascii="Franklin Gothic Book" w:hAnsi="Franklin Gothic Book" w:cstheme="majorHAnsi"/>
          <w:sz w:val="20"/>
          <w:szCs w:val="20"/>
        </w:rPr>
        <w:sym w:font="Wingdings" w:char="F0E0"/>
      </w:r>
      <w:r w:rsidR="00E33AB0" w:rsidRPr="007923E5">
        <w:rPr>
          <w:rFonts w:ascii="Franklin Gothic Book" w:hAnsi="Franklin Gothic Book" w:cstheme="majorHAnsi"/>
          <w:sz w:val="20"/>
          <w:szCs w:val="20"/>
        </w:rPr>
        <w:t xml:space="preserve"> </w:t>
      </w:r>
      <w:r w:rsidR="00C15F36" w:rsidRPr="007923E5">
        <w:rPr>
          <w:rFonts w:ascii="Franklin Gothic Book" w:hAnsi="Franklin Gothic Book" w:cstheme="majorHAnsi"/>
          <w:sz w:val="20"/>
          <w:szCs w:val="20"/>
        </w:rPr>
        <w:t>Flood damage mitigation in sites on black cotton soil</w:t>
      </w:r>
      <w:r w:rsidR="00E20DFA" w:rsidRPr="007923E5">
        <w:rPr>
          <w:rFonts w:ascii="Franklin Gothic Book" w:hAnsi="Franklin Gothic Book" w:cstheme="majorHAnsi"/>
          <w:sz w:val="20"/>
          <w:szCs w:val="20"/>
        </w:rPr>
        <w:t>;</w:t>
      </w:r>
    </w:p>
    <w:p w14:paraId="72D00A6D" w14:textId="5F2F88AA" w:rsidR="00E20DFA" w:rsidRPr="007923E5" w:rsidRDefault="00E20DFA">
      <w:pPr>
        <w:jc w:val="both"/>
        <w:rPr>
          <w:rFonts w:ascii="Franklin Gothic Book" w:hAnsi="Franklin Gothic Book" w:cstheme="majorHAnsi"/>
          <w:sz w:val="20"/>
          <w:szCs w:val="20"/>
        </w:rPr>
      </w:pPr>
      <w:r w:rsidRPr="007923E5">
        <w:rPr>
          <w:rFonts w:ascii="Franklin Gothic Book" w:hAnsi="Franklin Gothic Book" w:cstheme="majorHAnsi"/>
          <w:sz w:val="20"/>
          <w:szCs w:val="20"/>
        </w:rPr>
        <w:sym w:font="Wingdings" w:char="F0E0"/>
      </w:r>
      <w:r w:rsidR="00E33AB0" w:rsidRPr="007923E5">
        <w:rPr>
          <w:rFonts w:ascii="Franklin Gothic Book" w:hAnsi="Franklin Gothic Book" w:cstheme="majorHAnsi"/>
          <w:sz w:val="20"/>
          <w:szCs w:val="20"/>
        </w:rPr>
        <w:t xml:space="preserve"> </w:t>
      </w:r>
      <w:r w:rsidRPr="007923E5">
        <w:rPr>
          <w:rFonts w:ascii="Franklin Gothic Book" w:hAnsi="Franklin Gothic Book" w:cstheme="majorHAnsi"/>
          <w:sz w:val="20"/>
          <w:szCs w:val="20"/>
        </w:rPr>
        <w:t>Fire safety training and fire points;</w:t>
      </w:r>
    </w:p>
    <w:p w14:paraId="76E1966B" w14:textId="3D9ABF45" w:rsidR="00C15F36" w:rsidRPr="007923E5" w:rsidRDefault="00C15F36">
      <w:pPr>
        <w:jc w:val="both"/>
        <w:rPr>
          <w:rFonts w:ascii="Franklin Gothic Book" w:hAnsi="Franklin Gothic Book" w:cstheme="majorHAnsi"/>
          <w:sz w:val="20"/>
          <w:szCs w:val="20"/>
        </w:rPr>
      </w:pPr>
      <w:r w:rsidRPr="007923E5">
        <w:rPr>
          <w:rFonts w:ascii="Franklin Gothic Book" w:hAnsi="Franklin Gothic Book" w:cstheme="majorHAnsi"/>
          <w:sz w:val="20"/>
          <w:szCs w:val="20"/>
        </w:rPr>
        <w:sym w:font="Wingdings" w:char="F0E0"/>
      </w:r>
      <w:r w:rsidR="00E33AB0" w:rsidRPr="007923E5">
        <w:rPr>
          <w:rFonts w:ascii="Franklin Gothic Book" w:hAnsi="Franklin Gothic Book" w:cstheme="majorHAnsi"/>
          <w:sz w:val="20"/>
          <w:szCs w:val="20"/>
        </w:rPr>
        <w:t xml:space="preserve"> </w:t>
      </w:r>
      <w:r w:rsidRPr="007923E5">
        <w:rPr>
          <w:rFonts w:ascii="Franklin Gothic Book" w:hAnsi="Franklin Gothic Book" w:cstheme="majorHAnsi"/>
          <w:sz w:val="20"/>
          <w:szCs w:val="20"/>
        </w:rPr>
        <w:t>Plot demarcation and revised demarcati</w:t>
      </w:r>
      <w:r w:rsidR="00617572" w:rsidRPr="007923E5">
        <w:rPr>
          <w:rFonts w:ascii="Franklin Gothic Book" w:hAnsi="Franklin Gothic Book" w:cstheme="majorHAnsi"/>
          <w:sz w:val="20"/>
          <w:szCs w:val="20"/>
        </w:rPr>
        <w:t>on for public spaces;</w:t>
      </w:r>
    </w:p>
    <w:p w14:paraId="19C2B2D3" w14:textId="5978C7AC" w:rsidR="00617572" w:rsidRPr="007923E5" w:rsidRDefault="00617572">
      <w:pPr>
        <w:jc w:val="both"/>
        <w:rPr>
          <w:rFonts w:ascii="Franklin Gothic Book" w:hAnsi="Franklin Gothic Book" w:cstheme="majorHAnsi"/>
          <w:sz w:val="20"/>
          <w:szCs w:val="20"/>
        </w:rPr>
      </w:pPr>
      <w:r w:rsidRPr="007923E5">
        <w:rPr>
          <w:rFonts w:ascii="Franklin Gothic Book" w:hAnsi="Franklin Gothic Book" w:cstheme="majorHAnsi"/>
          <w:sz w:val="20"/>
          <w:szCs w:val="20"/>
        </w:rPr>
        <w:sym w:font="Wingdings" w:char="F0E0"/>
      </w:r>
      <w:r w:rsidRPr="007923E5">
        <w:rPr>
          <w:rFonts w:ascii="Franklin Gothic Book" w:hAnsi="Franklin Gothic Book" w:cstheme="majorHAnsi"/>
          <w:sz w:val="20"/>
          <w:szCs w:val="20"/>
        </w:rPr>
        <w:t xml:space="preserve"> Aerial mapping with drones</w:t>
      </w:r>
      <w:r w:rsidR="00D1219E">
        <w:rPr>
          <w:rFonts w:ascii="Franklin Gothic Book" w:hAnsi="Franklin Gothic Book" w:cstheme="majorHAnsi"/>
          <w:sz w:val="20"/>
          <w:szCs w:val="20"/>
        </w:rPr>
        <w:t>.</w:t>
      </w:r>
    </w:p>
    <w:p w14:paraId="59F2DFC6" w14:textId="77777777" w:rsidR="00617572" w:rsidRPr="007923E5" w:rsidRDefault="00617572">
      <w:pPr>
        <w:jc w:val="both"/>
        <w:rPr>
          <w:rFonts w:ascii="Franklin Gothic Book" w:hAnsi="Franklin Gothic Book" w:cstheme="majorHAnsi"/>
          <w:sz w:val="20"/>
          <w:szCs w:val="20"/>
        </w:rPr>
      </w:pPr>
    </w:p>
    <w:p w14:paraId="27263A45" w14:textId="0990FE6F" w:rsidR="000A641A" w:rsidRPr="007923E5" w:rsidRDefault="005454B4">
      <w:pPr>
        <w:jc w:val="both"/>
        <w:rPr>
          <w:rFonts w:ascii="Franklin Gothic Book" w:hAnsi="Franklin Gothic Book" w:cstheme="majorHAnsi"/>
          <w:sz w:val="20"/>
          <w:szCs w:val="20"/>
        </w:rPr>
      </w:pPr>
      <w:r w:rsidRPr="007923E5">
        <w:rPr>
          <w:rFonts w:ascii="Franklin Gothic Book" w:hAnsi="Franklin Gothic Book" w:cstheme="majorHAnsi"/>
          <w:b/>
          <w:i/>
          <w:sz w:val="20"/>
          <w:szCs w:val="20"/>
        </w:rPr>
        <w:t>Assessments</w:t>
      </w:r>
      <w:r w:rsidR="0039610E" w:rsidRPr="007923E5">
        <w:rPr>
          <w:rFonts w:ascii="Franklin Gothic Book" w:hAnsi="Franklin Gothic Book" w:cstheme="majorHAnsi"/>
          <w:b/>
          <w:i/>
          <w:sz w:val="20"/>
          <w:szCs w:val="20"/>
        </w:rPr>
        <w:t xml:space="preserve">: </w:t>
      </w:r>
      <w:r w:rsidRPr="007923E5">
        <w:rPr>
          <w:rFonts w:ascii="Franklin Gothic Book" w:hAnsi="Franklin Gothic Book" w:cstheme="majorHAnsi"/>
          <w:sz w:val="20"/>
          <w:szCs w:val="20"/>
        </w:rPr>
        <w:t xml:space="preserve">CCCM actors have not been active in </w:t>
      </w:r>
      <w:proofErr w:type="spellStart"/>
      <w:r w:rsidR="000A641A" w:rsidRPr="007923E5">
        <w:rPr>
          <w:rFonts w:ascii="Franklin Gothic Book" w:hAnsi="Franklin Gothic Book" w:cstheme="majorHAnsi"/>
          <w:sz w:val="20"/>
          <w:szCs w:val="20"/>
        </w:rPr>
        <w:t>Chibavava</w:t>
      </w:r>
      <w:proofErr w:type="spellEnd"/>
      <w:r w:rsidR="000A641A" w:rsidRPr="007923E5">
        <w:rPr>
          <w:rFonts w:ascii="Franklin Gothic Book" w:hAnsi="Franklin Gothic Book" w:cstheme="majorHAnsi"/>
          <w:sz w:val="20"/>
          <w:szCs w:val="20"/>
        </w:rPr>
        <w:t xml:space="preserve"> District (</w:t>
      </w:r>
      <w:proofErr w:type="spellStart"/>
      <w:r w:rsidR="000A641A" w:rsidRPr="007923E5">
        <w:rPr>
          <w:rFonts w:ascii="Franklin Gothic Book" w:hAnsi="Franklin Gothic Book" w:cstheme="majorHAnsi"/>
          <w:sz w:val="20"/>
          <w:szCs w:val="20"/>
        </w:rPr>
        <w:t>Sofala</w:t>
      </w:r>
      <w:proofErr w:type="spellEnd"/>
      <w:r w:rsidR="000A641A" w:rsidRPr="007923E5">
        <w:rPr>
          <w:rFonts w:ascii="Franklin Gothic Book" w:hAnsi="Franklin Gothic Book" w:cstheme="majorHAnsi"/>
          <w:sz w:val="20"/>
          <w:szCs w:val="20"/>
        </w:rPr>
        <w:t xml:space="preserve">), </w:t>
      </w:r>
      <w:proofErr w:type="spellStart"/>
      <w:r w:rsidRPr="007923E5">
        <w:rPr>
          <w:rFonts w:ascii="Franklin Gothic Book" w:hAnsi="Franklin Gothic Book" w:cstheme="majorHAnsi"/>
          <w:sz w:val="20"/>
          <w:szCs w:val="20"/>
        </w:rPr>
        <w:t>Tete</w:t>
      </w:r>
      <w:proofErr w:type="spellEnd"/>
      <w:r w:rsidRPr="007923E5">
        <w:rPr>
          <w:rFonts w:ascii="Franklin Gothic Book" w:hAnsi="Franklin Gothic Book" w:cstheme="majorHAnsi"/>
          <w:sz w:val="20"/>
          <w:szCs w:val="20"/>
        </w:rPr>
        <w:t xml:space="preserve"> Province, and</w:t>
      </w:r>
      <w:r w:rsidR="000A641A" w:rsidRPr="007923E5">
        <w:rPr>
          <w:rFonts w:ascii="Franklin Gothic Book" w:hAnsi="Franklin Gothic Book" w:cstheme="majorHAnsi"/>
          <w:sz w:val="20"/>
          <w:szCs w:val="20"/>
        </w:rPr>
        <w:t xml:space="preserve"> </w:t>
      </w:r>
      <w:proofErr w:type="spellStart"/>
      <w:r w:rsidR="000A641A" w:rsidRPr="007923E5">
        <w:rPr>
          <w:rFonts w:ascii="Franklin Gothic Book" w:hAnsi="Franklin Gothic Book" w:cstheme="majorHAnsi"/>
          <w:sz w:val="20"/>
          <w:szCs w:val="20"/>
        </w:rPr>
        <w:t>Zambezia</w:t>
      </w:r>
      <w:proofErr w:type="spellEnd"/>
      <w:r w:rsidRPr="007923E5">
        <w:rPr>
          <w:rFonts w:ascii="Franklin Gothic Book" w:hAnsi="Franklin Gothic Book" w:cstheme="majorHAnsi"/>
          <w:sz w:val="20"/>
          <w:szCs w:val="20"/>
        </w:rPr>
        <w:t xml:space="preserve"> Province. </w:t>
      </w:r>
      <w:r w:rsidR="00F52B8F" w:rsidRPr="007923E5">
        <w:rPr>
          <w:rFonts w:ascii="Franklin Gothic Book" w:hAnsi="Franklin Gothic Book" w:cstheme="majorHAnsi"/>
          <w:sz w:val="20"/>
          <w:szCs w:val="20"/>
        </w:rPr>
        <w:t>CCCM actors have identified the following immediate needs for these areas:</w:t>
      </w:r>
    </w:p>
    <w:p w14:paraId="7D8D9912" w14:textId="1A7DAB50" w:rsidR="005454B4" w:rsidRPr="007923E5" w:rsidRDefault="005454B4">
      <w:pPr>
        <w:jc w:val="both"/>
        <w:rPr>
          <w:rFonts w:ascii="Franklin Gothic Book" w:hAnsi="Franklin Gothic Book" w:cstheme="majorHAnsi"/>
          <w:sz w:val="20"/>
          <w:szCs w:val="20"/>
        </w:rPr>
      </w:pPr>
      <w:r w:rsidRPr="007923E5">
        <w:rPr>
          <w:rFonts w:ascii="Franklin Gothic Book" w:hAnsi="Franklin Gothic Book" w:cstheme="majorHAnsi"/>
          <w:sz w:val="20"/>
          <w:szCs w:val="20"/>
        </w:rPr>
        <w:sym w:font="Wingdings" w:char="F0E0"/>
      </w:r>
      <w:r w:rsidRPr="007923E5">
        <w:rPr>
          <w:rFonts w:ascii="Franklin Gothic Book" w:hAnsi="Franklin Gothic Book" w:cstheme="majorHAnsi"/>
          <w:sz w:val="20"/>
          <w:szCs w:val="20"/>
        </w:rPr>
        <w:t xml:space="preserve"> </w:t>
      </w:r>
      <w:r w:rsidR="00F52B8F" w:rsidRPr="007923E5">
        <w:rPr>
          <w:rFonts w:ascii="Franklin Gothic Book" w:hAnsi="Franklin Gothic Book" w:cstheme="majorHAnsi"/>
          <w:sz w:val="20"/>
          <w:szCs w:val="20"/>
        </w:rPr>
        <w:t xml:space="preserve">Multi-sectorial assessment on resettlement site safety, planning, and access to services. </w:t>
      </w:r>
    </w:p>
    <w:p w14:paraId="286478F6" w14:textId="42E18880" w:rsidR="00F52B8F" w:rsidRPr="007923E5" w:rsidRDefault="00F52B8F">
      <w:pPr>
        <w:jc w:val="both"/>
        <w:rPr>
          <w:rFonts w:ascii="Franklin Gothic Book" w:hAnsi="Franklin Gothic Book" w:cstheme="majorHAnsi"/>
          <w:sz w:val="20"/>
          <w:szCs w:val="20"/>
        </w:rPr>
      </w:pPr>
      <w:r w:rsidRPr="007923E5">
        <w:rPr>
          <w:rFonts w:ascii="Franklin Gothic Book" w:hAnsi="Franklin Gothic Book" w:cstheme="majorHAnsi"/>
          <w:sz w:val="20"/>
          <w:szCs w:val="20"/>
        </w:rPr>
        <w:sym w:font="Wingdings" w:char="F0E0"/>
      </w:r>
      <w:r w:rsidR="00D1219E">
        <w:rPr>
          <w:rFonts w:ascii="Franklin Gothic Book" w:hAnsi="Franklin Gothic Book" w:cstheme="majorHAnsi"/>
          <w:sz w:val="20"/>
          <w:szCs w:val="20"/>
        </w:rPr>
        <w:t xml:space="preserve"> Working with provincial and district g</w:t>
      </w:r>
      <w:r w:rsidRPr="007923E5">
        <w:rPr>
          <w:rFonts w:ascii="Franklin Gothic Book" w:hAnsi="Franklin Gothic Book" w:cstheme="majorHAnsi"/>
          <w:sz w:val="20"/>
          <w:szCs w:val="20"/>
        </w:rPr>
        <w:t>overnment authorities to develop resettlement standards.</w:t>
      </w:r>
    </w:p>
    <w:p w14:paraId="2106FD71" w14:textId="613E762F" w:rsidR="00F52B8F" w:rsidRPr="007923E5" w:rsidRDefault="00F52B8F">
      <w:pPr>
        <w:jc w:val="both"/>
        <w:rPr>
          <w:rFonts w:ascii="Franklin Gothic Book" w:hAnsi="Franklin Gothic Book" w:cstheme="majorHAnsi"/>
          <w:sz w:val="20"/>
          <w:szCs w:val="20"/>
        </w:rPr>
      </w:pPr>
      <w:r w:rsidRPr="007923E5">
        <w:rPr>
          <w:rFonts w:ascii="Franklin Gothic Book" w:hAnsi="Franklin Gothic Book" w:cstheme="majorHAnsi"/>
          <w:sz w:val="20"/>
          <w:szCs w:val="20"/>
        </w:rPr>
        <w:sym w:font="Wingdings" w:char="F0E0"/>
      </w:r>
      <w:r w:rsidR="00D1219E">
        <w:rPr>
          <w:rFonts w:ascii="Franklin Gothic Book" w:hAnsi="Franklin Gothic Book" w:cstheme="majorHAnsi"/>
          <w:sz w:val="20"/>
          <w:szCs w:val="20"/>
        </w:rPr>
        <w:t xml:space="preserve"> </w:t>
      </w:r>
      <w:r w:rsidRPr="007923E5">
        <w:rPr>
          <w:rFonts w:ascii="Franklin Gothic Book" w:hAnsi="Franklin Gothic Book" w:cstheme="majorHAnsi"/>
          <w:sz w:val="20"/>
          <w:szCs w:val="20"/>
        </w:rPr>
        <w:t xml:space="preserve">Providing technical assistance (site planning, cleaning) to relevant government departments. </w:t>
      </w:r>
    </w:p>
    <w:p w14:paraId="2AB9E538" w14:textId="3448C131" w:rsidR="00F52B8F" w:rsidRPr="007923E5" w:rsidRDefault="00F52B8F">
      <w:pPr>
        <w:jc w:val="both"/>
        <w:rPr>
          <w:rFonts w:ascii="Franklin Gothic Book" w:hAnsi="Franklin Gothic Book" w:cstheme="majorHAnsi"/>
          <w:sz w:val="20"/>
          <w:szCs w:val="20"/>
        </w:rPr>
      </w:pPr>
      <w:r w:rsidRPr="007923E5">
        <w:rPr>
          <w:rFonts w:ascii="Franklin Gothic Book" w:hAnsi="Franklin Gothic Book" w:cstheme="majorHAnsi"/>
          <w:sz w:val="20"/>
          <w:szCs w:val="20"/>
        </w:rPr>
        <w:sym w:font="Wingdings" w:char="F0E0"/>
      </w:r>
      <w:r w:rsidR="00D1219E">
        <w:rPr>
          <w:rFonts w:ascii="Franklin Gothic Book" w:hAnsi="Franklin Gothic Book" w:cstheme="majorHAnsi"/>
          <w:sz w:val="20"/>
          <w:szCs w:val="20"/>
        </w:rPr>
        <w:t xml:space="preserve"> </w:t>
      </w:r>
      <w:r w:rsidRPr="007923E5">
        <w:rPr>
          <w:rFonts w:ascii="Franklin Gothic Book" w:hAnsi="Franklin Gothic Book" w:cstheme="majorHAnsi"/>
          <w:sz w:val="20"/>
          <w:szCs w:val="20"/>
        </w:rPr>
        <w:t xml:space="preserve">Information management and coordination to fill gaps in assistance. </w:t>
      </w:r>
    </w:p>
    <w:p w14:paraId="529954FF" w14:textId="46BCA381" w:rsidR="000A641A" w:rsidRPr="007923E5" w:rsidRDefault="00F52B8F">
      <w:pPr>
        <w:tabs>
          <w:tab w:val="left" w:pos="3232"/>
        </w:tabs>
        <w:jc w:val="both"/>
        <w:rPr>
          <w:rFonts w:ascii="Franklin Gothic Book" w:hAnsi="Franklin Gothic Book" w:cstheme="majorHAnsi"/>
          <w:sz w:val="20"/>
          <w:szCs w:val="20"/>
        </w:rPr>
      </w:pPr>
      <w:r w:rsidRPr="007923E5">
        <w:rPr>
          <w:rFonts w:ascii="Franklin Gothic Book" w:hAnsi="Franklin Gothic Book" w:cstheme="majorHAnsi"/>
          <w:sz w:val="20"/>
          <w:szCs w:val="20"/>
        </w:rPr>
        <w:tab/>
      </w:r>
    </w:p>
    <w:p w14:paraId="7644CEF7" w14:textId="5451DDAA" w:rsidR="00993112" w:rsidRDefault="0061060F" w:rsidP="00247BA9">
      <w:pPr>
        <w:jc w:val="both"/>
        <w:rPr>
          <w:rFonts w:ascii="Franklin Gothic Book" w:hAnsi="Franklin Gothic Book" w:cstheme="majorHAnsi"/>
          <w:sz w:val="20"/>
          <w:szCs w:val="20"/>
        </w:rPr>
      </w:pPr>
      <w:r w:rsidRPr="00C01DE0">
        <w:rPr>
          <w:rFonts w:ascii="Franklin Gothic Book" w:hAnsi="Franklin Gothic Book" w:cstheme="majorHAnsi"/>
          <w:sz w:val="20"/>
          <w:szCs w:val="20"/>
        </w:rPr>
        <w:t xml:space="preserve">In the </w:t>
      </w:r>
      <w:r w:rsidR="00C01DE0" w:rsidRPr="00C01DE0">
        <w:rPr>
          <w:rFonts w:ascii="Franklin Gothic Book" w:hAnsi="Franklin Gothic Book" w:cstheme="majorHAnsi"/>
          <w:sz w:val="20"/>
          <w:szCs w:val="20"/>
        </w:rPr>
        <w:t>updated</w:t>
      </w:r>
      <w:r w:rsidRPr="00C01DE0">
        <w:rPr>
          <w:rFonts w:ascii="Franklin Gothic Book" w:hAnsi="Franklin Gothic Book" w:cstheme="majorHAnsi"/>
          <w:sz w:val="20"/>
          <w:szCs w:val="20"/>
        </w:rPr>
        <w:t xml:space="preserve"> HRP</w:t>
      </w:r>
      <w:r w:rsidR="00C01DE0" w:rsidRPr="00C01DE0">
        <w:rPr>
          <w:rFonts w:ascii="Franklin Gothic Book" w:hAnsi="Franklin Gothic Book" w:cstheme="majorHAnsi"/>
          <w:sz w:val="20"/>
          <w:szCs w:val="20"/>
        </w:rPr>
        <w:t xml:space="preserve"> (through May 2020)</w:t>
      </w:r>
      <w:r w:rsidRPr="00C01DE0">
        <w:rPr>
          <w:rFonts w:ascii="Franklin Gothic Book" w:hAnsi="Franklin Gothic Book" w:cstheme="majorHAnsi"/>
          <w:sz w:val="20"/>
          <w:szCs w:val="20"/>
        </w:rPr>
        <w:t xml:space="preserve">, the CCCM Cluster </w:t>
      </w:r>
      <w:r w:rsidR="007665AD" w:rsidRPr="00C01DE0">
        <w:rPr>
          <w:rFonts w:ascii="Franklin Gothic Book" w:hAnsi="Franklin Gothic Book" w:cstheme="majorHAnsi"/>
          <w:sz w:val="20"/>
          <w:szCs w:val="20"/>
        </w:rPr>
        <w:t xml:space="preserve">requested </w:t>
      </w:r>
      <w:r w:rsidR="00066184">
        <w:rPr>
          <w:rFonts w:ascii="Franklin Gothic Book" w:hAnsi="Franklin Gothic Book" w:cstheme="majorHAnsi"/>
          <w:sz w:val="20"/>
          <w:szCs w:val="20"/>
        </w:rPr>
        <w:t>3.</w:t>
      </w:r>
      <w:r w:rsidR="000E514D">
        <w:rPr>
          <w:rFonts w:ascii="Franklin Gothic Book" w:hAnsi="Franklin Gothic Book" w:cstheme="majorHAnsi"/>
          <w:sz w:val="20"/>
          <w:szCs w:val="20"/>
        </w:rPr>
        <w:t>5</w:t>
      </w:r>
      <w:r w:rsidR="007665AD" w:rsidRPr="00C01DE0">
        <w:rPr>
          <w:rFonts w:ascii="Franklin Gothic Book" w:hAnsi="Franklin Gothic Book" w:cstheme="majorHAnsi"/>
          <w:sz w:val="20"/>
          <w:szCs w:val="20"/>
        </w:rPr>
        <w:t xml:space="preserve"> million dollars to respond to Kenneth and </w:t>
      </w:r>
      <w:proofErr w:type="spellStart"/>
      <w:r w:rsidR="007665AD" w:rsidRPr="00C01DE0">
        <w:rPr>
          <w:rFonts w:ascii="Franklin Gothic Book" w:hAnsi="Franklin Gothic Book" w:cstheme="majorHAnsi"/>
          <w:sz w:val="20"/>
          <w:szCs w:val="20"/>
        </w:rPr>
        <w:t>Idai</w:t>
      </w:r>
      <w:proofErr w:type="spellEnd"/>
      <w:r w:rsidR="00C01DE0" w:rsidRPr="00C01DE0">
        <w:rPr>
          <w:rFonts w:ascii="Franklin Gothic Book" w:hAnsi="Franklin Gothic Book" w:cstheme="majorHAnsi"/>
          <w:sz w:val="20"/>
          <w:szCs w:val="20"/>
        </w:rPr>
        <w:t>. CCCM is currently funded at</w:t>
      </w:r>
      <w:r w:rsidR="00F66C1E">
        <w:rPr>
          <w:rFonts w:ascii="Franklin Gothic Book" w:hAnsi="Franklin Gothic Book" w:cstheme="majorHAnsi"/>
          <w:sz w:val="20"/>
          <w:szCs w:val="20"/>
        </w:rPr>
        <w:t xml:space="preserve"> 1,690,077 dollars</w:t>
      </w:r>
      <w:r w:rsidR="00C01DE0" w:rsidRPr="00C01DE0">
        <w:rPr>
          <w:rFonts w:ascii="Franklin Gothic Book" w:hAnsi="Franklin Gothic Book" w:cstheme="majorHAnsi"/>
          <w:sz w:val="20"/>
          <w:szCs w:val="20"/>
        </w:rPr>
        <w:t xml:space="preserve"> </w:t>
      </w:r>
      <w:r w:rsidR="00F66C1E">
        <w:rPr>
          <w:rFonts w:ascii="Franklin Gothic Book" w:hAnsi="Franklin Gothic Book" w:cstheme="majorHAnsi"/>
          <w:sz w:val="20"/>
          <w:szCs w:val="20"/>
        </w:rPr>
        <w:t>(</w:t>
      </w:r>
      <w:r w:rsidR="00066184">
        <w:rPr>
          <w:rFonts w:ascii="Franklin Gothic Book" w:hAnsi="Franklin Gothic Book" w:cstheme="majorHAnsi"/>
          <w:sz w:val="20"/>
          <w:szCs w:val="20"/>
        </w:rPr>
        <w:t>47</w:t>
      </w:r>
      <w:r w:rsidR="00F66C1E">
        <w:rPr>
          <w:rFonts w:ascii="Franklin Gothic Book" w:hAnsi="Franklin Gothic Book" w:cstheme="majorHAnsi"/>
          <w:sz w:val="20"/>
          <w:szCs w:val="20"/>
        </w:rPr>
        <w:t xml:space="preserve">%) and requires 1,209,923 </w:t>
      </w:r>
      <w:r w:rsidR="00C01DE0" w:rsidRPr="00C01DE0">
        <w:rPr>
          <w:rFonts w:ascii="Franklin Gothic Book" w:hAnsi="Franklin Gothic Book" w:cstheme="majorHAnsi"/>
          <w:sz w:val="20"/>
          <w:szCs w:val="20"/>
        </w:rPr>
        <w:t>dollars to meet the needs above.</w:t>
      </w:r>
      <w:r w:rsidR="000E514D">
        <w:rPr>
          <w:rStyle w:val="FootnoteReference"/>
          <w:rFonts w:ascii="Franklin Gothic Book" w:hAnsi="Franklin Gothic Book" w:cstheme="majorHAnsi"/>
          <w:sz w:val="20"/>
          <w:szCs w:val="20"/>
        </w:rPr>
        <w:footnoteReference w:id="5"/>
      </w:r>
      <w:r w:rsidR="00C01DE0">
        <w:rPr>
          <w:rFonts w:ascii="Franklin Gothic Book" w:hAnsi="Franklin Gothic Book" w:cstheme="majorHAnsi"/>
          <w:sz w:val="20"/>
          <w:szCs w:val="20"/>
        </w:rPr>
        <w:t xml:space="preserve">  </w:t>
      </w:r>
    </w:p>
    <w:p w14:paraId="414B8A32" w14:textId="77777777" w:rsidR="00993112" w:rsidRDefault="00993112" w:rsidP="00247BA9">
      <w:pPr>
        <w:jc w:val="both"/>
        <w:rPr>
          <w:rFonts w:ascii="Franklin Gothic Book" w:hAnsi="Franklin Gothic Book" w:cstheme="majorHAnsi"/>
          <w:sz w:val="20"/>
          <w:szCs w:val="20"/>
        </w:rPr>
      </w:pPr>
    </w:p>
    <w:p w14:paraId="5F5EA8F8" w14:textId="48C4CF25" w:rsidR="000A641A" w:rsidRPr="007923E5" w:rsidRDefault="000A641A" w:rsidP="00247BA9">
      <w:pPr>
        <w:jc w:val="both"/>
        <w:rPr>
          <w:rFonts w:ascii="Franklin Gothic Book" w:hAnsi="Franklin Gothic Book" w:cstheme="majorHAnsi"/>
          <w:sz w:val="20"/>
          <w:szCs w:val="20"/>
        </w:rPr>
      </w:pPr>
      <w:r w:rsidRPr="007923E5">
        <w:rPr>
          <w:rFonts w:ascii="Franklin Gothic Book" w:hAnsi="Franklin Gothic Book" w:cstheme="majorHAnsi"/>
          <w:sz w:val="20"/>
          <w:szCs w:val="20"/>
        </w:rPr>
        <w:t>The</w:t>
      </w:r>
      <w:r w:rsidR="00260250" w:rsidRPr="007923E5">
        <w:rPr>
          <w:rFonts w:ascii="Franklin Gothic Book" w:hAnsi="Franklin Gothic Book" w:cstheme="majorHAnsi"/>
          <w:sz w:val="20"/>
          <w:szCs w:val="20"/>
        </w:rPr>
        <w:t xml:space="preserve"> following strategy </w:t>
      </w:r>
      <w:r w:rsidR="00AD0D04" w:rsidRPr="007923E5">
        <w:rPr>
          <w:rFonts w:ascii="Franklin Gothic Book" w:hAnsi="Franklin Gothic Book" w:cstheme="majorHAnsi"/>
          <w:sz w:val="20"/>
          <w:szCs w:val="20"/>
        </w:rPr>
        <w:t xml:space="preserve">outlines CCCM actors’ response to these </w:t>
      </w:r>
      <w:r w:rsidR="003617F3" w:rsidRPr="007923E5">
        <w:rPr>
          <w:rFonts w:ascii="Franklin Gothic Book" w:hAnsi="Franklin Gothic Book" w:cstheme="majorHAnsi"/>
          <w:sz w:val="20"/>
          <w:szCs w:val="20"/>
        </w:rPr>
        <w:t xml:space="preserve">needs. </w:t>
      </w:r>
    </w:p>
    <w:p w14:paraId="643122D9" w14:textId="77777777" w:rsidR="006A4D01" w:rsidRPr="007923E5" w:rsidRDefault="006A4D01" w:rsidP="00247BA9">
      <w:pPr>
        <w:jc w:val="both"/>
        <w:rPr>
          <w:rFonts w:ascii="Franklin Gothic Book" w:hAnsi="Franklin Gothic Book" w:cstheme="majorHAnsi"/>
          <w:sz w:val="20"/>
          <w:szCs w:val="20"/>
        </w:rPr>
      </w:pPr>
    </w:p>
    <w:p w14:paraId="75BCCB8F" w14:textId="68979084" w:rsidR="00C84A19" w:rsidRPr="007923E5" w:rsidRDefault="009D3425" w:rsidP="009D3425">
      <w:pPr>
        <w:pStyle w:val="cccmSubtitle"/>
        <w:spacing w:before="0" w:after="0"/>
        <w:ind w:left="360"/>
        <w:jc w:val="left"/>
        <w:rPr>
          <w:rFonts w:ascii="Franklin Gothic Book" w:hAnsi="Franklin Gothic Book" w:cstheme="majorHAnsi"/>
          <w:b/>
          <w:sz w:val="20"/>
          <w:szCs w:val="20"/>
        </w:rPr>
      </w:pPr>
      <w:r w:rsidRPr="007923E5">
        <w:rPr>
          <w:rFonts w:ascii="Franklin Gothic Book" w:hAnsi="Franklin Gothic Book" w:cstheme="majorHAnsi"/>
          <w:b/>
          <w:sz w:val="20"/>
          <w:szCs w:val="20"/>
        </w:rPr>
        <w:t xml:space="preserve">4. Early Recovery: CCCM </w:t>
      </w:r>
      <w:r w:rsidR="00B15230" w:rsidRPr="007923E5">
        <w:rPr>
          <w:rFonts w:ascii="Franklin Gothic Book" w:hAnsi="Franklin Gothic Book" w:cstheme="majorHAnsi"/>
          <w:b/>
          <w:sz w:val="20"/>
          <w:szCs w:val="20"/>
        </w:rPr>
        <w:t xml:space="preserve">Overall Objective </w:t>
      </w:r>
    </w:p>
    <w:p w14:paraId="186137D7" w14:textId="3DB2FB1A" w:rsidR="00617572" w:rsidRPr="007923E5" w:rsidRDefault="00617572" w:rsidP="00F92ADD">
      <w:pPr>
        <w:pStyle w:val="cccmSubtitle"/>
        <w:spacing w:before="0" w:after="0" w:line="276" w:lineRule="auto"/>
        <w:jc w:val="left"/>
        <w:rPr>
          <w:rFonts w:ascii="Franklin Gothic Book" w:hAnsi="Franklin Gothic Book" w:cstheme="majorHAnsi"/>
          <w:sz w:val="20"/>
          <w:szCs w:val="20"/>
        </w:rPr>
      </w:pPr>
      <w:r w:rsidRPr="007923E5">
        <w:rPr>
          <w:rFonts w:ascii="Franklin Gothic Book" w:hAnsi="Franklin Gothic Book" w:cstheme="majorHAnsi"/>
          <w:sz w:val="20"/>
          <w:szCs w:val="20"/>
        </w:rPr>
        <w:t xml:space="preserve">CCCM works in collaboration with the INGC to ensure the safety and dignity of displacement affected </w:t>
      </w:r>
      <w:commentRangeStart w:id="73"/>
      <w:commentRangeStart w:id="74"/>
      <w:r w:rsidRPr="007923E5">
        <w:rPr>
          <w:rFonts w:ascii="Franklin Gothic Book" w:hAnsi="Franklin Gothic Book" w:cstheme="majorHAnsi"/>
          <w:sz w:val="20"/>
          <w:szCs w:val="20"/>
        </w:rPr>
        <w:t>populations living in collective settings.</w:t>
      </w:r>
      <w:commentRangeEnd w:id="73"/>
      <w:r w:rsidR="00CC7AC6">
        <w:rPr>
          <w:rStyle w:val="CommentReference"/>
          <w:rFonts w:ascii="Times New Roman" w:hAnsi="Times New Roman" w:cs="Times New Roman"/>
        </w:rPr>
        <w:commentReference w:id="73"/>
      </w:r>
      <w:commentRangeEnd w:id="74"/>
      <w:r w:rsidR="00077C1D">
        <w:rPr>
          <w:rStyle w:val="CommentReference"/>
          <w:rFonts w:ascii="Times New Roman" w:hAnsi="Times New Roman" w:cs="Times New Roman"/>
        </w:rPr>
        <w:commentReference w:id="74"/>
      </w:r>
    </w:p>
    <w:p w14:paraId="53B48D25" w14:textId="163205BB" w:rsidR="00F3644D" w:rsidRPr="007923E5" w:rsidRDefault="007B2AFA" w:rsidP="00617572">
      <w:pPr>
        <w:pStyle w:val="cccmSubtitle"/>
        <w:spacing w:before="0" w:after="0" w:line="276" w:lineRule="auto"/>
        <w:jc w:val="left"/>
        <w:rPr>
          <w:rFonts w:ascii="Franklin Gothic Book" w:hAnsi="Franklin Gothic Book" w:cstheme="majorHAnsi"/>
          <w:b/>
          <w:sz w:val="20"/>
          <w:szCs w:val="20"/>
        </w:rPr>
      </w:pPr>
      <w:r w:rsidRPr="007923E5">
        <w:rPr>
          <w:rFonts w:ascii="Franklin Gothic Book" w:hAnsi="Franklin Gothic Book" w:cstheme="majorHAnsi"/>
          <w:i/>
          <w:sz w:val="20"/>
          <w:szCs w:val="20"/>
        </w:rPr>
        <w:br/>
      </w:r>
      <w:r w:rsidR="00F92ADD" w:rsidRPr="007923E5">
        <w:rPr>
          <w:rFonts w:ascii="Franklin Gothic Book" w:hAnsi="Franklin Gothic Book" w:cstheme="majorHAnsi"/>
          <w:b/>
          <w:sz w:val="20"/>
          <w:szCs w:val="20"/>
        </w:rPr>
        <w:t xml:space="preserve">       </w:t>
      </w:r>
      <w:r w:rsidR="004F2973" w:rsidRPr="007923E5">
        <w:rPr>
          <w:rFonts w:ascii="Franklin Gothic Book" w:hAnsi="Franklin Gothic Book" w:cstheme="majorHAnsi"/>
          <w:b/>
          <w:sz w:val="20"/>
          <w:szCs w:val="20"/>
        </w:rPr>
        <w:t>5</w:t>
      </w:r>
      <w:r w:rsidR="008F142C" w:rsidRPr="007923E5">
        <w:rPr>
          <w:rFonts w:ascii="Franklin Gothic Book" w:hAnsi="Franklin Gothic Book" w:cstheme="majorHAnsi"/>
          <w:b/>
          <w:sz w:val="20"/>
          <w:szCs w:val="20"/>
        </w:rPr>
        <w:t xml:space="preserve">. </w:t>
      </w:r>
      <w:r w:rsidR="004F2973" w:rsidRPr="007923E5">
        <w:rPr>
          <w:rFonts w:ascii="Franklin Gothic Book" w:hAnsi="Franklin Gothic Book" w:cstheme="majorHAnsi"/>
          <w:b/>
          <w:sz w:val="20"/>
          <w:szCs w:val="20"/>
        </w:rPr>
        <w:t xml:space="preserve">Early Recovery: CCCM </w:t>
      </w:r>
      <w:r w:rsidR="00F92ADD" w:rsidRPr="007923E5">
        <w:rPr>
          <w:rFonts w:ascii="Franklin Gothic Book" w:hAnsi="Franklin Gothic Book" w:cstheme="majorHAnsi"/>
          <w:b/>
          <w:sz w:val="20"/>
          <w:szCs w:val="20"/>
        </w:rPr>
        <w:t xml:space="preserve">Specific Objectives </w:t>
      </w:r>
      <w:bookmarkStart w:id="75" w:name="_Toc350180941"/>
    </w:p>
    <w:p w14:paraId="6CB5C615" w14:textId="14402BA8" w:rsidR="00932DD6" w:rsidRPr="007923E5" w:rsidRDefault="00AA206F" w:rsidP="00697CD6">
      <w:pPr>
        <w:shd w:val="clear" w:color="auto" w:fill="FFFFFF" w:themeFill="background1"/>
        <w:jc w:val="both"/>
        <w:rPr>
          <w:rFonts w:ascii="Franklin Gothic Book" w:hAnsi="Franklin Gothic Book" w:cstheme="majorHAnsi"/>
          <w:color w:val="000000"/>
          <w:sz w:val="20"/>
          <w:szCs w:val="20"/>
        </w:rPr>
      </w:pPr>
      <w:r w:rsidRPr="007923E5">
        <w:rPr>
          <w:rFonts w:ascii="Franklin Gothic Book" w:hAnsi="Franklin Gothic Book" w:cstheme="majorHAnsi"/>
          <w:color w:val="000000"/>
          <w:sz w:val="20"/>
          <w:szCs w:val="20"/>
        </w:rPr>
        <w:t>To achieve the overall objective and to facilitate a smooth transition to early recovery/development actors</w:t>
      </w:r>
      <w:r w:rsidR="00932DD6" w:rsidRPr="007923E5">
        <w:rPr>
          <w:rFonts w:ascii="Franklin Gothic Book" w:hAnsi="Franklin Gothic Book" w:cstheme="majorHAnsi"/>
          <w:color w:val="000000"/>
          <w:sz w:val="20"/>
          <w:szCs w:val="20"/>
        </w:rPr>
        <w:t xml:space="preserve">, </w:t>
      </w:r>
      <w:r w:rsidR="00F92ADD" w:rsidRPr="007923E5">
        <w:rPr>
          <w:rFonts w:ascii="Franklin Gothic Book" w:hAnsi="Franklin Gothic Book" w:cstheme="majorHAnsi"/>
          <w:color w:val="000000"/>
          <w:sz w:val="20"/>
          <w:szCs w:val="20"/>
        </w:rPr>
        <w:t xml:space="preserve">CCCM will work toward the following specific objectives: </w:t>
      </w:r>
    </w:p>
    <w:p w14:paraId="147D0A51" w14:textId="77777777" w:rsidR="00932DD6" w:rsidRPr="007923E5" w:rsidRDefault="00932DD6" w:rsidP="00932DD6">
      <w:pPr>
        <w:jc w:val="both"/>
        <w:rPr>
          <w:rFonts w:ascii="Franklin Gothic Book" w:hAnsi="Franklin Gothic Book" w:cstheme="majorHAnsi"/>
          <w:color w:val="000000"/>
          <w:sz w:val="20"/>
          <w:szCs w:val="20"/>
        </w:rPr>
      </w:pPr>
    </w:p>
    <w:p w14:paraId="7DBD5D80" w14:textId="6AF58CB4" w:rsidR="007F6763" w:rsidRPr="007923E5" w:rsidRDefault="00617572" w:rsidP="00EF6017">
      <w:pPr>
        <w:pStyle w:val="ListParagraph"/>
        <w:numPr>
          <w:ilvl w:val="0"/>
          <w:numId w:val="29"/>
        </w:numPr>
        <w:spacing w:after="0" w:line="240" w:lineRule="auto"/>
        <w:jc w:val="both"/>
        <w:rPr>
          <w:rFonts w:ascii="Franklin Gothic Book" w:hAnsi="Franklin Gothic Book" w:cstheme="majorHAnsi"/>
          <w:color w:val="000000"/>
          <w:sz w:val="20"/>
          <w:szCs w:val="20"/>
        </w:rPr>
      </w:pPr>
      <w:r w:rsidRPr="007923E5">
        <w:rPr>
          <w:rFonts w:ascii="Franklin Gothic Book" w:hAnsi="Franklin Gothic Book" w:cstheme="majorHAnsi"/>
          <w:b/>
          <w:color w:val="000000"/>
          <w:sz w:val="20"/>
          <w:szCs w:val="20"/>
        </w:rPr>
        <w:t>E</w:t>
      </w:r>
      <w:r w:rsidR="007F6763" w:rsidRPr="007923E5">
        <w:rPr>
          <w:rFonts w:ascii="Franklin Gothic Book" w:hAnsi="Franklin Gothic Book" w:cstheme="majorHAnsi"/>
          <w:b/>
          <w:color w:val="000000"/>
          <w:sz w:val="20"/>
          <w:szCs w:val="20"/>
        </w:rPr>
        <w:t xml:space="preserve">nsure equal access to quality assistance </w:t>
      </w:r>
      <w:r w:rsidRPr="007923E5">
        <w:rPr>
          <w:rFonts w:ascii="Franklin Gothic Book" w:hAnsi="Franklin Gothic Book" w:cstheme="majorHAnsi"/>
          <w:b/>
          <w:color w:val="000000"/>
          <w:sz w:val="20"/>
          <w:szCs w:val="20"/>
        </w:rPr>
        <w:t>for people living</w:t>
      </w:r>
      <w:r w:rsidR="007F6763" w:rsidRPr="007923E5">
        <w:rPr>
          <w:rFonts w:ascii="Franklin Gothic Book" w:hAnsi="Franklin Gothic Book" w:cstheme="majorHAnsi"/>
          <w:b/>
          <w:color w:val="000000"/>
          <w:sz w:val="20"/>
          <w:szCs w:val="20"/>
        </w:rPr>
        <w:t xml:space="preserve"> in resettlement neighborhoods. </w:t>
      </w:r>
    </w:p>
    <w:p w14:paraId="1701A724" w14:textId="448DBC24" w:rsidR="007F6763" w:rsidRPr="007923E5" w:rsidRDefault="00551053" w:rsidP="007F6763">
      <w:pPr>
        <w:pStyle w:val="ListParagraph"/>
        <w:numPr>
          <w:ilvl w:val="1"/>
          <w:numId w:val="29"/>
        </w:numPr>
        <w:spacing w:after="0" w:line="240" w:lineRule="auto"/>
        <w:jc w:val="both"/>
        <w:rPr>
          <w:rFonts w:ascii="Franklin Gothic Book" w:hAnsi="Franklin Gothic Book" w:cstheme="majorHAnsi"/>
          <w:color w:val="000000"/>
          <w:sz w:val="20"/>
          <w:szCs w:val="20"/>
        </w:rPr>
      </w:pPr>
      <w:r w:rsidRPr="007923E5">
        <w:rPr>
          <w:rFonts w:ascii="Franklin Gothic Book" w:hAnsi="Franklin Gothic Book" w:cstheme="majorHAnsi"/>
          <w:i/>
          <w:color w:val="000000"/>
          <w:sz w:val="20"/>
          <w:szCs w:val="20"/>
        </w:rPr>
        <w:t>Information Management</w:t>
      </w:r>
      <w:r w:rsidR="006240A4" w:rsidRPr="007923E5">
        <w:rPr>
          <w:rFonts w:ascii="Franklin Gothic Book" w:hAnsi="Franklin Gothic Book" w:cstheme="majorHAnsi"/>
          <w:i/>
          <w:color w:val="000000"/>
          <w:sz w:val="20"/>
          <w:szCs w:val="20"/>
        </w:rPr>
        <w:t>:</w:t>
      </w:r>
    </w:p>
    <w:p w14:paraId="0DF189E4" w14:textId="673A2059" w:rsidR="0025252C" w:rsidRPr="007923E5" w:rsidRDefault="00617572" w:rsidP="00C77504">
      <w:pPr>
        <w:ind w:left="1170"/>
        <w:jc w:val="both"/>
        <w:rPr>
          <w:rFonts w:ascii="Franklin Gothic Book" w:hAnsi="Franklin Gothic Book" w:cstheme="majorHAnsi"/>
          <w:color w:val="000000"/>
          <w:sz w:val="20"/>
          <w:szCs w:val="20"/>
        </w:rPr>
      </w:pPr>
      <w:r w:rsidRPr="007923E5">
        <w:rPr>
          <w:rFonts w:ascii="Franklin Gothic Book" w:hAnsi="Franklin Gothic Book" w:cstheme="majorHAnsi"/>
          <w:color w:val="000000"/>
          <w:sz w:val="20"/>
          <w:szCs w:val="20"/>
        </w:rPr>
        <w:t>In collaboration with IOM’s DTM teams, CCCM actors will collect household and site-level data to identify priority needs and service gaps</w:t>
      </w:r>
      <w:r w:rsidR="00597B59">
        <w:rPr>
          <w:rFonts w:ascii="Franklin Gothic Book" w:hAnsi="Franklin Gothic Book" w:cstheme="majorHAnsi"/>
          <w:color w:val="000000"/>
          <w:sz w:val="20"/>
          <w:szCs w:val="20"/>
        </w:rPr>
        <w:t xml:space="preserve"> in humanitarian </w:t>
      </w:r>
      <w:r w:rsidR="00597B59" w:rsidRPr="00597B59">
        <w:rPr>
          <w:rFonts w:ascii="Franklin Gothic Book" w:hAnsi="Franklin Gothic Book" w:cstheme="majorHAnsi"/>
          <w:color w:val="000000"/>
          <w:sz w:val="20"/>
          <w:szCs w:val="20"/>
        </w:rPr>
        <w:t xml:space="preserve">and </w:t>
      </w:r>
      <w:r w:rsidR="00597B59">
        <w:rPr>
          <w:rFonts w:ascii="Franklin Gothic Book" w:hAnsi="Franklin Gothic Book" w:cstheme="majorHAnsi"/>
          <w:color w:val="000000"/>
          <w:sz w:val="20"/>
          <w:szCs w:val="20"/>
        </w:rPr>
        <w:t>early recovery assistance</w:t>
      </w:r>
      <w:r w:rsidRPr="007923E5">
        <w:rPr>
          <w:rFonts w:ascii="Franklin Gothic Book" w:hAnsi="Franklin Gothic Book" w:cstheme="majorHAnsi"/>
          <w:color w:val="000000"/>
          <w:sz w:val="20"/>
          <w:szCs w:val="20"/>
        </w:rPr>
        <w:t xml:space="preserve">. CCCM data collection will include site planning activities </w:t>
      </w:r>
      <w:r w:rsidR="00597B59">
        <w:rPr>
          <w:rFonts w:ascii="Franklin Gothic Book" w:hAnsi="Franklin Gothic Book" w:cstheme="majorHAnsi"/>
          <w:color w:val="000000"/>
          <w:sz w:val="20"/>
          <w:szCs w:val="20"/>
        </w:rPr>
        <w:t>as well (</w:t>
      </w:r>
      <w:r w:rsidRPr="007923E5">
        <w:rPr>
          <w:rFonts w:ascii="Franklin Gothic Book" w:hAnsi="Franklin Gothic Book" w:cstheme="majorHAnsi"/>
          <w:color w:val="000000"/>
          <w:sz w:val="20"/>
          <w:szCs w:val="20"/>
        </w:rPr>
        <w:t xml:space="preserve">plots demarcated/cleaned, actors and services on site, and </w:t>
      </w:r>
      <w:r w:rsidR="00C77504" w:rsidRPr="007923E5">
        <w:rPr>
          <w:rFonts w:ascii="Franklin Gothic Book" w:hAnsi="Franklin Gothic Book" w:cstheme="majorHAnsi"/>
          <w:color w:val="000000"/>
          <w:sz w:val="20"/>
          <w:szCs w:val="20"/>
        </w:rPr>
        <w:t>planned activities</w:t>
      </w:r>
      <w:r w:rsidR="00482A4A">
        <w:rPr>
          <w:rFonts w:ascii="Franklin Gothic Book" w:hAnsi="Franklin Gothic Book" w:cstheme="majorHAnsi"/>
          <w:color w:val="000000"/>
          <w:sz w:val="20"/>
          <w:szCs w:val="20"/>
        </w:rPr>
        <w:t>/distributions</w:t>
      </w:r>
      <w:r w:rsidR="00597B59">
        <w:rPr>
          <w:rFonts w:ascii="Franklin Gothic Book" w:hAnsi="Franklin Gothic Book" w:cstheme="majorHAnsi"/>
          <w:color w:val="000000"/>
          <w:sz w:val="20"/>
          <w:szCs w:val="20"/>
        </w:rPr>
        <w:t>)</w:t>
      </w:r>
      <w:r w:rsidR="00C77504" w:rsidRPr="007923E5">
        <w:rPr>
          <w:rFonts w:ascii="Franklin Gothic Book" w:hAnsi="Franklin Gothic Book" w:cstheme="majorHAnsi"/>
          <w:color w:val="000000"/>
          <w:sz w:val="20"/>
          <w:szCs w:val="20"/>
        </w:rPr>
        <w:t>. CCCM site planners will also map services</w:t>
      </w:r>
      <w:r w:rsidR="00482A4A">
        <w:rPr>
          <w:rFonts w:ascii="Franklin Gothic Book" w:hAnsi="Franklin Gothic Book" w:cstheme="majorHAnsi"/>
          <w:color w:val="000000"/>
          <w:sz w:val="20"/>
          <w:szCs w:val="20"/>
        </w:rPr>
        <w:t xml:space="preserve"> </w:t>
      </w:r>
      <w:r w:rsidR="00C77504" w:rsidRPr="007923E5">
        <w:rPr>
          <w:rFonts w:ascii="Franklin Gothic Book" w:hAnsi="Franklin Gothic Book" w:cstheme="majorHAnsi"/>
          <w:color w:val="000000"/>
          <w:sz w:val="20"/>
          <w:szCs w:val="20"/>
        </w:rPr>
        <w:t xml:space="preserve">and assistance in resettlement sites </w:t>
      </w:r>
      <w:r w:rsidR="00597B59">
        <w:rPr>
          <w:rFonts w:ascii="Franklin Gothic Book" w:hAnsi="Franklin Gothic Book" w:cstheme="majorHAnsi"/>
          <w:color w:val="000000"/>
          <w:sz w:val="20"/>
          <w:szCs w:val="20"/>
        </w:rPr>
        <w:t xml:space="preserve">with GPS tools </w:t>
      </w:r>
      <w:r w:rsidR="00C77504" w:rsidRPr="007923E5">
        <w:rPr>
          <w:rFonts w:ascii="Franklin Gothic Book" w:hAnsi="Franklin Gothic Book" w:cstheme="majorHAnsi"/>
          <w:color w:val="000000"/>
          <w:sz w:val="20"/>
          <w:szCs w:val="20"/>
        </w:rPr>
        <w:t xml:space="preserve">to highlight gaps and opportunities for </w:t>
      </w:r>
      <w:r w:rsidR="00597B59">
        <w:rPr>
          <w:rFonts w:ascii="Franklin Gothic Book" w:hAnsi="Franklin Gothic Book" w:cstheme="majorHAnsi"/>
          <w:color w:val="000000"/>
          <w:sz w:val="20"/>
          <w:szCs w:val="20"/>
        </w:rPr>
        <w:t xml:space="preserve">humanitarian and development partners. </w:t>
      </w:r>
      <w:r w:rsidR="006857ED">
        <w:rPr>
          <w:rFonts w:ascii="Franklin Gothic Book" w:hAnsi="Franklin Gothic Book" w:cstheme="majorHAnsi"/>
          <w:color w:val="000000"/>
          <w:sz w:val="20"/>
          <w:szCs w:val="20"/>
        </w:rPr>
        <w:t xml:space="preserve"> </w:t>
      </w:r>
      <w:r w:rsidR="00C77504" w:rsidRPr="007923E5">
        <w:rPr>
          <w:rFonts w:ascii="Franklin Gothic Book" w:hAnsi="Franklin Gothic Book" w:cstheme="majorHAnsi"/>
          <w:color w:val="000000"/>
          <w:sz w:val="20"/>
          <w:szCs w:val="20"/>
        </w:rPr>
        <w:t xml:space="preserve"> </w:t>
      </w:r>
    </w:p>
    <w:p w14:paraId="0164552A" w14:textId="0123E6EE" w:rsidR="00617572" w:rsidRPr="007923E5" w:rsidRDefault="00617572" w:rsidP="007F6763">
      <w:pPr>
        <w:pStyle w:val="ListParagraph"/>
        <w:numPr>
          <w:ilvl w:val="1"/>
          <w:numId w:val="29"/>
        </w:numPr>
        <w:spacing w:after="0" w:line="240" w:lineRule="auto"/>
        <w:jc w:val="both"/>
        <w:rPr>
          <w:rFonts w:ascii="Franklin Gothic Book" w:hAnsi="Franklin Gothic Book" w:cstheme="majorHAnsi"/>
          <w:color w:val="000000"/>
          <w:sz w:val="20"/>
          <w:szCs w:val="20"/>
        </w:rPr>
      </w:pPr>
      <w:r w:rsidRPr="007923E5">
        <w:rPr>
          <w:rFonts w:ascii="Franklin Gothic Book" w:hAnsi="Franklin Gothic Book" w:cstheme="majorHAnsi"/>
          <w:i/>
          <w:color w:val="000000"/>
          <w:sz w:val="20"/>
          <w:szCs w:val="20"/>
        </w:rPr>
        <w:t>Advocacy</w:t>
      </w:r>
    </w:p>
    <w:p w14:paraId="23319E8B" w14:textId="3783AE47" w:rsidR="00C77504" w:rsidRPr="007923E5" w:rsidRDefault="00C77504" w:rsidP="00C77504">
      <w:pPr>
        <w:pStyle w:val="ListParagraph"/>
        <w:spacing w:after="0" w:line="240" w:lineRule="auto"/>
        <w:ind w:left="1155"/>
        <w:jc w:val="both"/>
        <w:rPr>
          <w:rFonts w:ascii="Franklin Gothic Book" w:hAnsi="Franklin Gothic Book" w:cstheme="majorHAnsi"/>
          <w:color w:val="000000"/>
          <w:sz w:val="20"/>
          <w:szCs w:val="20"/>
        </w:rPr>
      </w:pPr>
      <w:r w:rsidRPr="007923E5">
        <w:rPr>
          <w:rFonts w:ascii="Franklin Gothic Book" w:hAnsi="Franklin Gothic Book" w:cstheme="majorHAnsi"/>
          <w:color w:val="000000"/>
          <w:sz w:val="20"/>
          <w:szCs w:val="20"/>
        </w:rPr>
        <w:t>CCCM actors will share information and data with partners and relevant government departments to advocate for additional assistance and services</w:t>
      </w:r>
      <w:r w:rsidR="006B3A92" w:rsidRPr="007923E5">
        <w:rPr>
          <w:rFonts w:ascii="Franklin Gothic Book" w:hAnsi="Franklin Gothic Book" w:cstheme="majorHAnsi"/>
          <w:color w:val="000000"/>
          <w:sz w:val="20"/>
          <w:szCs w:val="20"/>
        </w:rPr>
        <w:t xml:space="preserve"> in resettlement sites</w:t>
      </w:r>
      <w:r w:rsidRPr="007923E5">
        <w:rPr>
          <w:rFonts w:ascii="Franklin Gothic Book" w:hAnsi="Franklin Gothic Book" w:cstheme="majorHAnsi"/>
          <w:color w:val="000000"/>
          <w:sz w:val="20"/>
          <w:szCs w:val="20"/>
        </w:rPr>
        <w:t>. CCCM teams will also use evidence from re</w:t>
      </w:r>
      <w:r w:rsidR="006B3A92" w:rsidRPr="007923E5">
        <w:rPr>
          <w:rFonts w:ascii="Franklin Gothic Book" w:hAnsi="Franklin Gothic Book" w:cstheme="majorHAnsi"/>
          <w:color w:val="000000"/>
          <w:sz w:val="20"/>
          <w:szCs w:val="20"/>
        </w:rPr>
        <w:t xml:space="preserve">settlement neighborhoods to </w:t>
      </w:r>
      <w:commentRangeStart w:id="76"/>
      <w:r w:rsidR="006B3A92" w:rsidRPr="007923E5">
        <w:rPr>
          <w:rFonts w:ascii="Franklin Gothic Book" w:hAnsi="Franklin Gothic Book" w:cstheme="majorHAnsi"/>
          <w:color w:val="000000"/>
          <w:sz w:val="20"/>
          <w:szCs w:val="20"/>
        </w:rPr>
        <w:t>inform early recovery partners’ livelihood, shelter, and protection approaches</w:t>
      </w:r>
      <w:r w:rsidR="00597B59">
        <w:rPr>
          <w:rFonts w:ascii="Franklin Gothic Book" w:hAnsi="Franklin Gothic Book" w:cstheme="majorHAnsi"/>
          <w:color w:val="000000"/>
          <w:sz w:val="20"/>
          <w:szCs w:val="20"/>
        </w:rPr>
        <w:t xml:space="preserve"> to ensure that site residents have access to durable solutions opportunities and services. </w:t>
      </w:r>
      <w:commentRangeEnd w:id="76"/>
      <w:r w:rsidR="00EF61B5">
        <w:rPr>
          <w:rStyle w:val="CommentReference"/>
          <w:rFonts w:ascii="Times New Roman" w:eastAsia="Times New Roman" w:hAnsi="Times New Roman"/>
        </w:rPr>
        <w:commentReference w:id="76"/>
      </w:r>
    </w:p>
    <w:p w14:paraId="36E9370C" w14:textId="6BF93EC8" w:rsidR="006240A4" w:rsidRPr="007923E5" w:rsidRDefault="006240A4" w:rsidP="007F6763">
      <w:pPr>
        <w:pStyle w:val="ListParagraph"/>
        <w:numPr>
          <w:ilvl w:val="1"/>
          <w:numId w:val="29"/>
        </w:numPr>
        <w:spacing w:after="0" w:line="240" w:lineRule="auto"/>
        <w:jc w:val="both"/>
        <w:rPr>
          <w:rFonts w:ascii="Franklin Gothic Book" w:hAnsi="Franklin Gothic Book" w:cstheme="majorHAnsi"/>
          <w:color w:val="000000"/>
          <w:sz w:val="20"/>
          <w:szCs w:val="20"/>
        </w:rPr>
      </w:pPr>
      <w:r w:rsidRPr="007923E5">
        <w:rPr>
          <w:rFonts w:ascii="Franklin Gothic Book" w:hAnsi="Franklin Gothic Book" w:cstheme="majorHAnsi"/>
          <w:i/>
          <w:color w:val="000000"/>
          <w:sz w:val="20"/>
          <w:szCs w:val="20"/>
        </w:rPr>
        <w:t xml:space="preserve">Coordination: </w:t>
      </w:r>
    </w:p>
    <w:p w14:paraId="65A405CA" w14:textId="11D554F8" w:rsidR="007F6763" w:rsidRPr="007923E5" w:rsidRDefault="00551053" w:rsidP="00551053">
      <w:pPr>
        <w:ind w:left="1080"/>
        <w:jc w:val="both"/>
        <w:rPr>
          <w:rFonts w:ascii="Franklin Gothic Book" w:hAnsi="Franklin Gothic Book" w:cstheme="majorHAnsi"/>
          <w:color w:val="000000"/>
          <w:sz w:val="20"/>
          <w:szCs w:val="20"/>
        </w:rPr>
      </w:pPr>
      <w:r w:rsidRPr="007923E5">
        <w:rPr>
          <w:rFonts w:ascii="Franklin Gothic Book" w:hAnsi="Franklin Gothic Book" w:cstheme="majorHAnsi"/>
          <w:color w:val="000000"/>
          <w:sz w:val="20"/>
          <w:szCs w:val="20"/>
        </w:rPr>
        <w:lastRenderedPageBreak/>
        <w:t xml:space="preserve">CCCM actors will continue to coordinate </w:t>
      </w:r>
      <w:r w:rsidR="00315069">
        <w:rPr>
          <w:rFonts w:ascii="Franklin Gothic Book" w:hAnsi="Franklin Gothic Book" w:cstheme="majorHAnsi"/>
          <w:color w:val="000000"/>
          <w:sz w:val="20"/>
          <w:szCs w:val="20"/>
        </w:rPr>
        <w:t xml:space="preserve">humanitarian and early recovery/development </w:t>
      </w:r>
      <w:r w:rsidR="00482A4A">
        <w:rPr>
          <w:rFonts w:ascii="Franklin Gothic Book" w:hAnsi="Franklin Gothic Book" w:cstheme="majorHAnsi"/>
          <w:color w:val="000000"/>
          <w:sz w:val="20"/>
          <w:szCs w:val="20"/>
        </w:rPr>
        <w:t>partners</w:t>
      </w:r>
      <w:r w:rsidRPr="007923E5">
        <w:rPr>
          <w:rFonts w:ascii="Franklin Gothic Book" w:hAnsi="Franklin Gothic Book" w:cstheme="majorHAnsi"/>
          <w:color w:val="000000"/>
          <w:sz w:val="20"/>
          <w:szCs w:val="20"/>
        </w:rPr>
        <w:t xml:space="preserve"> </w:t>
      </w:r>
      <w:r w:rsidR="00746337" w:rsidRPr="007923E5">
        <w:rPr>
          <w:rFonts w:ascii="Franklin Gothic Book" w:hAnsi="Franklin Gothic Book" w:cstheme="majorHAnsi"/>
          <w:color w:val="000000"/>
          <w:sz w:val="20"/>
          <w:szCs w:val="20"/>
        </w:rPr>
        <w:t>at sites and across province</w:t>
      </w:r>
      <w:r w:rsidRPr="007923E5">
        <w:rPr>
          <w:rFonts w:ascii="Franklin Gothic Book" w:hAnsi="Franklin Gothic Book" w:cstheme="majorHAnsi"/>
          <w:color w:val="000000"/>
          <w:sz w:val="20"/>
          <w:szCs w:val="20"/>
        </w:rPr>
        <w:t>s to ensure non-duplication of assistance</w:t>
      </w:r>
      <w:r w:rsidR="00482A4A">
        <w:rPr>
          <w:rFonts w:ascii="Franklin Gothic Book" w:hAnsi="Franklin Gothic Book" w:cstheme="majorHAnsi"/>
          <w:color w:val="000000"/>
          <w:sz w:val="20"/>
          <w:szCs w:val="20"/>
        </w:rPr>
        <w:t>, equal access to services,</w:t>
      </w:r>
      <w:r w:rsidRPr="007923E5">
        <w:rPr>
          <w:rFonts w:ascii="Franklin Gothic Book" w:hAnsi="Franklin Gothic Book" w:cstheme="majorHAnsi"/>
          <w:color w:val="000000"/>
          <w:sz w:val="20"/>
          <w:szCs w:val="20"/>
        </w:rPr>
        <w:t xml:space="preserve"> action on gaps</w:t>
      </w:r>
      <w:r w:rsidR="00482A4A">
        <w:rPr>
          <w:rFonts w:ascii="Franklin Gothic Book" w:hAnsi="Franklin Gothic Book" w:cstheme="majorHAnsi"/>
          <w:color w:val="000000"/>
          <w:sz w:val="20"/>
          <w:szCs w:val="20"/>
        </w:rPr>
        <w:t>, and effective referral pathways</w:t>
      </w:r>
      <w:r w:rsidR="00402D66" w:rsidRPr="007923E5">
        <w:rPr>
          <w:rFonts w:ascii="Franklin Gothic Book" w:hAnsi="Franklin Gothic Book" w:cstheme="majorHAnsi"/>
          <w:color w:val="000000"/>
          <w:sz w:val="20"/>
          <w:szCs w:val="20"/>
        </w:rPr>
        <w:t xml:space="preserve">. </w:t>
      </w:r>
    </w:p>
    <w:p w14:paraId="795B5228" w14:textId="77777777" w:rsidR="00551053" w:rsidRPr="007923E5" w:rsidRDefault="00551053" w:rsidP="00551053">
      <w:pPr>
        <w:ind w:left="1080"/>
        <w:jc w:val="both"/>
        <w:rPr>
          <w:rFonts w:ascii="Franklin Gothic Book" w:hAnsi="Franklin Gothic Book" w:cstheme="majorHAnsi"/>
          <w:color w:val="000000"/>
          <w:sz w:val="20"/>
          <w:szCs w:val="20"/>
        </w:rPr>
      </w:pPr>
    </w:p>
    <w:p w14:paraId="694F16FF" w14:textId="32B43C9C" w:rsidR="007F6763" w:rsidRPr="007923E5" w:rsidRDefault="007F6763" w:rsidP="00EF6017">
      <w:pPr>
        <w:pStyle w:val="ListParagraph"/>
        <w:numPr>
          <w:ilvl w:val="0"/>
          <w:numId w:val="29"/>
        </w:numPr>
        <w:spacing w:after="0" w:line="240" w:lineRule="auto"/>
        <w:jc w:val="both"/>
        <w:rPr>
          <w:rFonts w:ascii="Franklin Gothic Book" w:hAnsi="Franklin Gothic Book" w:cstheme="majorHAnsi"/>
          <w:color w:val="000000"/>
          <w:sz w:val="20"/>
          <w:szCs w:val="20"/>
        </w:rPr>
      </w:pPr>
      <w:r w:rsidRPr="007923E5">
        <w:rPr>
          <w:rFonts w:ascii="Franklin Gothic Book" w:hAnsi="Franklin Gothic Book" w:cstheme="majorHAnsi"/>
          <w:b/>
          <w:color w:val="000000"/>
          <w:sz w:val="20"/>
          <w:szCs w:val="20"/>
        </w:rPr>
        <w:t>Ensure local ownership of site management and enhance resilience through effective community participation</w:t>
      </w:r>
      <w:r w:rsidR="00EF61B5">
        <w:rPr>
          <w:rFonts w:ascii="Franklin Gothic Book" w:hAnsi="Franklin Gothic Book" w:cstheme="majorHAnsi"/>
          <w:b/>
          <w:color w:val="000000"/>
          <w:sz w:val="20"/>
          <w:szCs w:val="20"/>
        </w:rPr>
        <w:t xml:space="preserve"> and engagement</w:t>
      </w:r>
      <w:r w:rsidR="00DF439D">
        <w:rPr>
          <w:rFonts w:ascii="Franklin Gothic Book" w:hAnsi="Franklin Gothic Book" w:cstheme="majorHAnsi"/>
          <w:b/>
          <w:color w:val="000000"/>
          <w:sz w:val="20"/>
          <w:szCs w:val="20"/>
        </w:rPr>
        <w:t>.</w:t>
      </w:r>
    </w:p>
    <w:p w14:paraId="0E81AE87" w14:textId="7C732AE1" w:rsidR="007F6763" w:rsidRPr="007923E5" w:rsidRDefault="006240A4" w:rsidP="007F6763">
      <w:pPr>
        <w:pStyle w:val="ListParagraph"/>
        <w:numPr>
          <w:ilvl w:val="1"/>
          <w:numId w:val="29"/>
        </w:numPr>
        <w:spacing w:after="0" w:line="240" w:lineRule="auto"/>
        <w:jc w:val="both"/>
        <w:rPr>
          <w:rFonts w:ascii="Franklin Gothic Book" w:hAnsi="Franklin Gothic Book" w:cstheme="majorHAnsi"/>
          <w:color w:val="000000"/>
          <w:sz w:val="20"/>
          <w:szCs w:val="20"/>
        </w:rPr>
      </w:pPr>
      <w:r w:rsidRPr="007923E5">
        <w:rPr>
          <w:rFonts w:ascii="Franklin Gothic Book" w:hAnsi="Franklin Gothic Book" w:cstheme="majorHAnsi"/>
          <w:i/>
          <w:color w:val="000000"/>
          <w:sz w:val="20"/>
          <w:szCs w:val="20"/>
        </w:rPr>
        <w:t>Communication with Communities</w:t>
      </w:r>
    </w:p>
    <w:p w14:paraId="6C1F9C16" w14:textId="69E0BEE7" w:rsidR="001F712E" w:rsidRPr="007923E5" w:rsidRDefault="001F712E" w:rsidP="001F712E">
      <w:pPr>
        <w:pStyle w:val="ListParagraph"/>
        <w:spacing w:after="0" w:line="240" w:lineRule="auto"/>
        <w:ind w:left="1155"/>
        <w:jc w:val="both"/>
        <w:rPr>
          <w:rFonts w:ascii="Franklin Gothic Book" w:hAnsi="Franklin Gothic Book" w:cstheme="majorHAnsi"/>
          <w:color w:val="000000"/>
          <w:sz w:val="20"/>
          <w:szCs w:val="20"/>
        </w:rPr>
      </w:pPr>
      <w:r w:rsidRPr="007923E5">
        <w:rPr>
          <w:rFonts w:ascii="Franklin Gothic Book" w:hAnsi="Franklin Gothic Book" w:cstheme="majorHAnsi"/>
          <w:color w:val="000000"/>
          <w:sz w:val="20"/>
          <w:szCs w:val="20"/>
        </w:rPr>
        <w:t xml:space="preserve">CCCM teams will ensure regular communication with communities in resettlement sites. Information posts will provide residents with up-to-date information on services, assistance, and actors. Community members will be able to register complaints and feedback (anonymously or in person) at </w:t>
      </w:r>
      <w:r w:rsidR="00827E96">
        <w:rPr>
          <w:rFonts w:ascii="Franklin Gothic Book" w:hAnsi="Franklin Gothic Book" w:cstheme="majorHAnsi"/>
          <w:color w:val="000000"/>
          <w:sz w:val="20"/>
          <w:szCs w:val="20"/>
        </w:rPr>
        <w:t>i</w:t>
      </w:r>
      <w:r w:rsidRPr="007923E5">
        <w:rPr>
          <w:rFonts w:ascii="Franklin Gothic Book" w:hAnsi="Franklin Gothic Book" w:cstheme="majorHAnsi"/>
          <w:color w:val="000000"/>
          <w:sz w:val="20"/>
          <w:szCs w:val="20"/>
        </w:rPr>
        <w:t xml:space="preserve">nformation posts. CCCM teams will also </w:t>
      </w:r>
      <w:r w:rsidR="00827E96">
        <w:rPr>
          <w:rFonts w:ascii="Franklin Gothic Book" w:hAnsi="Franklin Gothic Book" w:cstheme="majorHAnsi"/>
          <w:color w:val="000000"/>
          <w:sz w:val="20"/>
          <w:szCs w:val="20"/>
        </w:rPr>
        <w:t>contract</w:t>
      </w:r>
      <w:r w:rsidRPr="007923E5">
        <w:rPr>
          <w:rFonts w:ascii="Franklin Gothic Book" w:hAnsi="Franklin Gothic Book" w:cstheme="majorHAnsi"/>
          <w:color w:val="000000"/>
          <w:sz w:val="20"/>
          <w:szCs w:val="20"/>
        </w:rPr>
        <w:t xml:space="preserve"> local theater </w:t>
      </w:r>
      <w:r w:rsidR="002E254C" w:rsidRPr="007923E5">
        <w:rPr>
          <w:rFonts w:ascii="Franklin Gothic Book" w:hAnsi="Franklin Gothic Book" w:cstheme="majorHAnsi"/>
          <w:color w:val="000000"/>
          <w:sz w:val="20"/>
          <w:szCs w:val="20"/>
        </w:rPr>
        <w:t>troupes</w:t>
      </w:r>
      <w:r w:rsidRPr="007923E5">
        <w:rPr>
          <w:rFonts w:ascii="Franklin Gothic Book" w:hAnsi="Franklin Gothic Book" w:cstheme="majorHAnsi"/>
          <w:color w:val="000000"/>
          <w:sz w:val="20"/>
          <w:szCs w:val="20"/>
        </w:rPr>
        <w:t xml:space="preserve"> to engage communities on protection issues, humanitarian principles, and fundamental rights. </w:t>
      </w:r>
      <w:r w:rsidR="00002E3E" w:rsidRPr="007923E5">
        <w:rPr>
          <w:rFonts w:ascii="Franklin Gothic Book" w:hAnsi="Franklin Gothic Book" w:cstheme="majorHAnsi"/>
          <w:color w:val="000000"/>
          <w:sz w:val="20"/>
          <w:szCs w:val="20"/>
        </w:rPr>
        <w:t>CCCM mobile teams will have a regular presence in sites to observe daily activity and to interact directly with community members, local authorities, and service providers.</w:t>
      </w:r>
      <w:r w:rsidR="003934F9" w:rsidRPr="007923E5">
        <w:rPr>
          <w:rFonts w:ascii="Franklin Gothic Book" w:hAnsi="Franklin Gothic Book" w:cstheme="majorHAnsi"/>
          <w:color w:val="000000"/>
          <w:sz w:val="20"/>
          <w:szCs w:val="20"/>
        </w:rPr>
        <w:t xml:space="preserve"> Moreover, CCCM actors will publicize </w:t>
      </w:r>
      <w:proofErr w:type="spellStart"/>
      <w:r w:rsidR="003934F9" w:rsidRPr="007923E5">
        <w:rPr>
          <w:rFonts w:ascii="Franklin Gothic Book" w:hAnsi="Franklin Gothic Book" w:cstheme="majorHAnsi"/>
          <w:i/>
          <w:color w:val="000000"/>
          <w:sz w:val="20"/>
          <w:szCs w:val="20"/>
        </w:rPr>
        <w:t>linha</w:t>
      </w:r>
      <w:proofErr w:type="spellEnd"/>
      <w:r w:rsidR="003934F9" w:rsidRPr="007923E5">
        <w:rPr>
          <w:rFonts w:ascii="Franklin Gothic Book" w:hAnsi="Franklin Gothic Book" w:cstheme="majorHAnsi"/>
          <w:i/>
          <w:color w:val="000000"/>
          <w:sz w:val="20"/>
          <w:szCs w:val="20"/>
        </w:rPr>
        <w:t xml:space="preserve"> </w:t>
      </w:r>
      <w:proofErr w:type="spellStart"/>
      <w:r w:rsidR="003934F9" w:rsidRPr="007923E5">
        <w:rPr>
          <w:rFonts w:ascii="Franklin Gothic Book" w:hAnsi="Franklin Gothic Book" w:cstheme="majorHAnsi"/>
          <w:i/>
          <w:color w:val="000000"/>
          <w:sz w:val="20"/>
          <w:szCs w:val="20"/>
        </w:rPr>
        <w:t>verde</w:t>
      </w:r>
      <w:proofErr w:type="spellEnd"/>
      <w:r w:rsidR="003934F9" w:rsidRPr="007923E5">
        <w:rPr>
          <w:rFonts w:ascii="Franklin Gothic Book" w:hAnsi="Franklin Gothic Book" w:cstheme="majorHAnsi"/>
          <w:i/>
          <w:color w:val="000000"/>
          <w:sz w:val="20"/>
          <w:szCs w:val="20"/>
        </w:rPr>
        <w:t xml:space="preserve">, </w:t>
      </w:r>
      <w:r w:rsidR="003934F9" w:rsidRPr="007923E5">
        <w:rPr>
          <w:rFonts w:ascii="Franklin Gothic Book" w:hAnsi="Franklin Gothic Book" w:cstheme="majorHAnsi"/>
          <w:color w:val="000000"/>
          <w:sz w:val="20"/>
          <w:szCs w:val="20"/>
        </w:rPr>
        <w:t xml:space="preserve">the WFP managed complaints and feedback mechanism for the </w:t>
      </w:r>
      <w:proofErr w:type="spellStart"/>
      <w:r w:rsidR="003934F9" w:rsidRPr="007923E5">
        <w:rPr>
          <w:rFonts w:ascii="Franklin Gothic Book" w:hAnsi="Franklin Gothic Book" w:cstheme="majorHAnsi"/>
          <w:color w:val="000000"/>
          <w:sz w:val="20"/>
          <w:szCs w:val="20"/>
        </w:rPr>
        <w:t>Idai</w:t>
      </w:r>
      <w:proofErr w:type="spellEnd"/>
      <w:r w:rsidR="003934F9" w:rsidRPr="007923E5">
        <w:rPr>
          <w:rFonts w:ascii="Franklin Gothic Book" w:hAnsi="Franklin Gothic Book" w:cstheme="majorHAnsi"/>
          <w:color w:val="000000"/>
          <w:sz w:val="20"/>
          <w:szCs w:val="20"/>
        </w:rPr>
        <w:t xml:space="preserve"> Response. </w:t>
      </w:r>
    </w:p>
    <w:p w14:paraId="5204C5BC" w14:textId="1C229ABC" w:rsidR="001F712E" w:rsidRPr="007923E5" w:rsidRDefault="001F712E" w:rsidP="007F6763">
      <w:pPr>
        <w:pStyle w:val="ListParagraph"/>
        <w:numPr>
          <w:ilvl w:val="1"/>
          <w:numId w:val="29"/>
        </w:numPr>
        <w:spacing w:after="0" w:line="240" w:lineRule="auto"/>
        <w:jc w:val="both"/>
        <w:rPr>
          <w:rFonts w:ascii="Franklin Gothic Book" w:hAnsi="Franklin Gothic Book" w:cstheme="majorHAnsi"/>
          <w:color w:val="000000"/>
          <w:sz w:val="20"/>
          <w:szCs w:val="20"/>
        </w:rPr>
      </w:pPr>
      <w:r w:rsidRPr="007923E5">
        <w:rPr>
          <w:rFonts w:ascii="Franklin Gothic Book" w:hAnsi="Franklin Gothic Book" w:cstheme="majorHAnsi"/>
          <w:i/>
          <w:color w:val="000000"/>
          <w:sz w:val="20"/>
          <w:szCs w:val="20"/>
        </w:rPr>
        <w:t>Site Committees</w:t>
      </w:r>
    </w:p>
    <w:p w14:paraId="456A3E5A" w14:textId="4065F14D" w:rsidR="00B276D9" w:rsidRPr="007923E5" w:rsidRDefault="00402D66" w:rsidP="00D13A62">
      <w:pPr>
        <w:ind w:left="1080"/>
        <w:jc w:val="both"/>
        <w:rPr>
          <w:rFonts w:ascii="Franklin Gothic Book" w:hAnsi="Franklin Gothic Book" w:cstheme="majorHAnsi"/>
          <w:color w:val="000000"/>
          <w:sz w:val="20"/>
          <w:szCs w:val="20"/>
        </w:rPr>
      </w:pPr>
      <w:r w:rsidRPr="007923E5">
        <w:rPr>
          <w:rFonts w:ascii="Franklin Gothic Book" w:hAnsi="Franklin Gothic Book" w:cstheme="majorHAnsi"/>
          <w:color w:val="000000"/>
          <w:sz w:val="20"/>
          <w:szCs w:val="20"/>
        </w:rPr>
        <w:t>To encourage local ownership and participation in site management, CCCM teams will provide support and technical guidance to site committees (</w:t>
      </w:r>
      <w:r w:rsidR="0072366F">
        <w:rPr>
          <w:rFonts w:ascii="Franklin Gothic Book" w:hAnsi="Franklin Gothic Book" w:cstheme="majorHAnsi"/>
          <w:color w:val="000000"/>
          <w:sz w:val="20"/>
          <w:szCs w:val="20"/>
        </w:rPr>
        <w:t>e.g., leadership, security, women, youth, elderly, agriculture, other committees the site residents decide to launch</w:t>
      </w:r>
      <w:r w:rsidRPr="007923E5">
        <w:rPr>
          <w:rFonts w:ascii="Franklin Gothic Book" w:hAnsi="Franklin Gothic Book" w:cstheme="majorHAnsi"/>
          <w:color w:val="000000"/>
          <w:sz w:val="20"/>
          <w:szCs w:val="20"/>
        </w:rPr>
        <w:t>).</w:t>
      </w:r>
      <w:r w:rsidR="00C32E13" w:rsidRPr="007923E5">
        <w:rPr>
          <w:rFonts w:ascii="Franklin Gothic Book" w:hAnsi="Franklin Gothic Book" w:cstheme="majorHAnsi"/>
          <w:i/>
          <w:color w:val="000000"/>
          <w:sz w:val="20"/>
          <w:szCs w:val="20"/>
        </w:rPr>
        <w:t xml:space="preserve"> </w:t>
      </w:r>
      <w:r w:rsidR="00C32E13" w:rsidRPr="007923E5">
        <w:rPr>
          <w:rFonts w:ascii="Franklin Gothic Book" w:hAnsi="Franklin Gothic Book" w:cstheme="majorHAnsi"/>
          <w:color w:val="000000"/>
          <w:sz w:val="20"/>
          <w:szCs w:val="20"/>
        </w:rPr>
        <w:t>CCCM will also work to include local authorities and site leaders in these mechanisms.</w:t>
      </w:r>
      <w:r w:rsidR="0072366F">
        <w:rPr>
          <w:rFonts w:ascii="Franklin Gothic Book" w:hAnsi="Franklin Gothic Book" w:cstheme="majorHAnsi"/>
          <w:color w:val="000000"/>
          <w:sz w:val="20"/>
          <w:szCs w:val="20"/>
        </w:rPr>
        <w:t xml:space="preserve"> While CCCM teams do not have the capacity to conduct larger livelihood initiatives, support to these committees can facilitate access to income generation and durable solutions. For example, providing materials to an agriculture committee or constructing a space for a women’s committee to work on clay pots supports community-driven economic initiatives. </w:t>
      </w:r>
    </w:p>
    <w:p w14:paraId="7BA490CA" w14:textId="77777777" w:rsidR="002E254C" w:rsidRPr="007923E5" w:rsidRDefault="002E254C" w:rsidP="002E254C">
      <w:pPr>
        <w:jc w:val="both"/>
        <w:rPr>
          <w:rFonts w:ascii="Franklin Gothic Book" w:hAnsi="Franklin Gothic Book" w:cstheme="majorHAnsi"/>
          <w:color w:val="000000"/>
          <w:sz w:val="20"/>
          <w:szCs w:val="20"/>
        </w:rPr>
      </w:pPr>
    </w:p>
    <w:p w14:paraId="5215BC81" w14:textId="7B16885F" w:rsidR="006240A4" w:rsidRPr="007923E5" w:rsidRDefault="00D13A62" w:rsidP="006240A4">
      <w:pPr>
        <w:pStyle w:val="ListParagraph"/>
        <w:numPr>
          <w:ilvl w:val="0"/>
          <w:numId w:val="29"/>
        </w:numPr>
        <w:jc w:val="both"/>
        <w:rPr>
          <w:rFonts w:ascii="Franklin Gothic Book" w:hAnsi="Franklin Gothic Book" w:cstheme="majorHAnsi"/>
          <w:color w:val="000000"/>
          <w:sz w:val="20"/>
          <w:szCs w:val="20"/>
        </w:rPr>
      </w:pPr>
      <w:r w:rsidRPr="007923E5">
        <w:rPr>
          <w:rFonts w:ascii="Franklin Gothic Book" w:hAnsi="Franklin Gothic Book" w:cstheme="majorHAnsi"/>
          <w:b/>
          <w:color w:val="000000"/>
          <w:sz w:val="20"/>
          <w:szCs w:val="20"/>
        </w:rPr>
        <w:t>Collaborate with government actors to i</w:t>
      </w:r>
      <w:r w:rsidR="007F6763" w:rsidRPr="007923E5">
        <w:rPr>
          <w:rFonts w:ascii="Franklin Gothic Book" w:hAnsi="Franklin Gothic Book" w:cstheme="majorHAnsi"/>
          <w:b/>
          <w:color w:val="000000"/>
          <w:sz w:val="20"/>
          <w:szCs w:val="20"/>
        </w:rPr>
        <w:t>mprove resettlement neighborhood conditions for displacement affected populati</w:t>
      </w:r>
      <w:r w:rsidR="00617572" w:rsidRPr="007923E5">
        <w:rPr>
          <w:rFonts w:ascii="Franklin Gothic Book" w:hAnsi="Franklin Gothic Book" w:cstheme="majorHAnsi"/>
          <w:b/>
          <w:color w:val="000000"/>
          <w:sz w:val="20"/>
          <w:szCs w:val="20"/>
        </w:rPr>
        <w:t>ons</w:t>
      </w:r>
      <w:r w:rsidR="00DF439D">
        <w:rPr>
          <w:rFonts w:ascii="Franklin Gothic Book" w:hAnsi="Franklin Gothic Book" w:cstheme="majorHAnsi"/>
          <w:b/>
          <w:color w:val="000000"/>
          <w:sz w:val="20"/>
          <w:szCs w:val="20"/>
        </w:rPr>
        <w:t>.</w:t>
      </w:r>
    </w:p>
    <w:p w14:paraId="646411DD" w14:textId="59B48BF0" w:rsidR="006240A4" w:rsidRPr="00A43BBA" w:rsidRDefault="006240A4" w:rsidP="006240A4">
      <w:pPr>
        <w:pStyle w:val="ListParagraph"/>
        <w:numPr>
          <w:ilvl w:val="1"/>
          <w:numId w:val="29"/>
        </w:numPr>
        <w:jc w:val="both"/>
        <w:rPr>
          <w:rFonts w:ascii="Franklin Gothic Book" w:hAnsi="Franklin Gothic Book" w:cstheme="majorHAnsi"/>
          <w:color w:val="000000"/>
          <w:sz w:val="20"/>
          <w:szCs w:val="20"/>
        </w:rPr>
      </w:pPr>
      <w:r w:rsidRPr="007923E5">
        <w:rPr>
          <w:rFonts w:ascii="Franklin Gothic Book" w:hAnsi="Franklin Gothic Book" w:cstheme="majorHAnsi"/>
          <w:i/>
          <w:color w:val="000000"/>
          <w:sz w:val="20"/>
          <w:szCs w:val="20"/>
        </w:rPr>
        <w:t>Site improvements</w:t>
      </w:r>
      <w:r w:rsidR="00D13A62" w:rsidRPr="007923E5">
        <w:rPr>
          <w:rFonts w:ascii="Franklin Gothic Book" w:hAnsi="Franklin Gothic Book" w:cstheme="majorHAnsi"/>
          <w:i/>
          <w:color w:val="000000"/>
          <w:sz w:val="20"/>
          <w:szCs w:val="20"/>
        </w:rPr>
        <w:t xml:space="preserve"> </w:t>
      </w:r>
    </w:p>
    <w:p w14:paraId="1AD4199B" w14:textId="16F5718B" w:rsidR="00A43BBA" w:rsidRPr="00A43BBA" w:rsidRDefault="00A43BBA" w:rsidP="00AF757C">
      <w:pPr>
        <w:pStyle w:val="ListParagraph"/>
        <w:ind w:left="1065"/>
        <w:jc w:val="both"/>
        <w:rPr>
          <w:rFonts w:ascii="Franklin Gothic Book" w:hAnsi="Franklin Gothic Book" w:cstheme="majorHAnsi"/>
          <w:color w:val="000000"/>
          <w:sz w:val="20"/>
          <w:szCs w:val="20"/>
        </w:rPr>
      </w:pPr>
      <w:r>
        <w:rPr>
          <w:rFonts w:ascii="Franklin Gothic Book" w:hAnsi="Franklin Gothic Book" w:cstheme="majorHAnsi"/>
          <w:color w:val="000000"/>
          <w:sz w:val="20"/>
          <w:szCs w:val="20"/>
        </w:rPr>
        <w:t xml:space="preserve">CCCM </w:t>
      </w:r>
      <w:r w:rsidR="00AF757C">
        <w:rPr>
          <w:rFonts w:ascii="Franklin Gothic Book" w:hAnsi="Franklin Gothic Book" w:cstheme="majorHAnsi"/>
          <w:color w:val="000000"/>
          <w:sz w:val="20"/>
          <w:szCs w:val="20"/>
        </w:rPr>
        <w:t xml:space="preserve">actors will provide support on road/pathway clearing, building community structures, installing drainage systems, shading, and mapping. </w:t>
      </w:r>
    </w:p>
    <w:p w14:paraId="545E466D" w14:textId="3FC0950C" w:rsidR="006240A4" w:rsidRPr="007923E5" w:rsidRDefault="006240A4" w:rsidP="006240A4">
      <w:pPr>
        <w:pStyle w:val="ListParagraph"/>
        <w:numPr>
          <w:ilvl w:val="1"/>
          <w:numId w:val="29"/>
        </w:numPr>
        <w:jc w:val="both"/>
        <w:rPr>
          <w:rFonts w:ascii="Franklin Gothic Book" w:hAnsi="Franklin Gothic Book" w:cstheme="majorHAnsi"/>
          <w:color w:val="000000"/>
          <w:sz w:val="20"/>
          <w:szCs w:val="20"/>
        </w:rPr>
      </w:pPr>
      <w:r w:rsidRPr="007923E5">
        <w:rPr>
          <w:rFonts w:ascii="Franklin Gothic Book" w:hAnsi="Franklin Gothic Book" w:cstheme="majorHAnsi"/>
          <w:i/>
          <w:color w:val="000000"/>
          <w:sz w:val="20"/>
          <w:szCs w:val="20"/>
        </w:rPr>
        <w:t>Site planning</w:t>
      </w:r>
    </w:p>
    <w:p w14:paraId="78E04D69" w14:textId="04DAD6D9" w:rsidR="007923E5" w:rsidRPr="007923E5" w:rsidRDefault="007923E5" w:rsidP="007923E5">
      <w:pPr>
        <w:pStyle w:val="ListParagraph"/>
        <w:ind w:left="1065"/>
        <w:jc w:val="both"/>
        <w:rPr>
          <w:rFonts w:ascii="Franklin Gothic Book" w:hAnsi="Franklin Gothic Book" w:cstheme="majorHAnsi"/>
          <w:color w:val="000000"/>
          <w:sz w:val="20"/>
          <w:szCs w:val="20"/>
        </w:rPr>
      </w:pPr>
      <w:r>
        <w:rPr>
          <w:rFonts w:ascii="Franklin Gothic Book" w:hAnsi="Franklin Gothic Book" w:cstheme="majorHAnsi"/>
          <w:color w:val="000000"/>
          <w:sz w:val="20"/>
          <w:szCs w:val="20"/>
        </w:rPr>
        <w:t xml:space="preserve">In collaboration with INGC, </w:t>
      </w:r>
      <w:proofErr w:type="spellStart"/>
      <w:r>
        <w:rPr>
          <w:rFonts w:ascii="Franklin Gothic Book" w:hAnsi="Franklin Gothic Book" w:cstheme="majorHAnsi"/>
          <w:i/>
          <w:color w:val="000000"/>
          <w:sz w:val="20"/>
          <w:szCs w:val="20"/>
        </w:rPr>
        <w:t>obras</w:t>
      </w:r>
      <w:proofErr w:type="spellEnd"/>
      <w:r>
        <w:rPr>
          <w:rFonts w:ascii="Franklin Gothic Book" w:hAnsi="Franklin Gothic Book" w:cstheme="majorHAnsi"/>
          <w:i/>
          <w:color w:val="000000"/>
          <w:sz w:val="20"/>
          <w:szCs w:val="20"/>
        </w:rPr>
        <w:t xml:space="preserve"> </w:t>
      </w:r>
      <w:proofErr w:type="spellStart"/>
      <w:r>
        <w:rPr>
          <w:rFonts w:ascii="Franklin Gothic Book" w:hAnsi="Franklin Gothic Book" w:cstheme="majorHAnsi"/>
          <w:i/>
          <w:color w:val="000000"/>
          <w:sz w:val="20"/>
          <w:szCs w:val="20"/>
        </w:rPr>
        <w:t>publicas</w:t>
      </w:r>
      <w:proofErr w:type="spellEnd"/>
      <w:r>
        <w:rPr>
          <w:rFonts w:ascii="Franklin Gothic Book" w:hAnsi="Franklin Gothic Book" w:cstheme="majorHAnsi"/>
          <w:i/>
          <w:color w:val="000000"/>
          <w:sz w:val="20"/>
          <w:szCs w:val="20"/>
        </w:rPr>
        <w:t xml:space="preserve"> </w:t>
      </w:r>
      <w:r>
        <w:rPr>
          <w:rFonts w:ascii="Franklin Gothic Book" w:hAnsi="Franklin Gothic Book" w:cstheme="majorHAnsi"/>
          <w:color w:val="000000"/>
          <w:sz w:val="20"/>
          <w:szCs w:val="20"/>
        </w:rPr>
        <w:t xml:space="preserve">(Department of Public Works), and district level authorities CCCM site planners will conduct risk assessments at resettlement sites. In the short-term, these assessments will inform actors who want to start </w:t>
      </w:r>
      <w:r w:rsidR="002F5874">
        <w:rPr>
          <w:rFonts w:ascii="Franklin Gothic Book" w:hAnsi="Franklin Gothic Book" w:cstheme="majorHAnsi"/>
          <w:color w:val="000000"/>
          <w:sz w:val="20"/>
          <w:szCs w:val="20"/>
        </w:rPr>
        <w:t>transitional shelter, WASH, and agricultural projects. In the long-term, these assessments will inform city planning decisions</w:t>
      </w:r>
      <w:r w:rsidR="00DF439D">
        <w:rPr>
          <w:rFonts w:ascii="Franklin Gothic Book" w:hAnsi="Franklin Gothic Book" w:cstheme="majorHAnsi"/>
          <w:color w:val="000000"/>
          <w:sz w:val="20"/>
          <w:szCs w:val="20"/>
        </w:rPr>
        <w:t xml:space="preserve"> and contingency plans</w:t>
      </w:r>
      <w:r w:rsidR="002F5874">
        <w:rPr>
          <w:rFonts w:ascii="Franklin Gothic Book" w:hAnsi="Franklin Gothic Book" w:cstheme="majorHAnsi"/>
          <w:color w:val="000000"/>
          <w:sz w:val="20"/>
          <w:szCs w:val="20"/>
        </w:rPr>
        <w:t xml:space="preserve">. </w:t>
      </w:r>
    </w:p>
    <w:p w14:paraId="5DC5E673" w14:textId="14D359B5" w:rsidR="007923E5" w:rsidRPr="007923E5" w:rsidRDefault="006D0F49" w:rsidP="007923E5">
      <w:pPr>
        <w:pStyle w:val="ListParagraph"/>
        <w:numPr>
          <w:ilvl w:val="1"/>
          <w:numId w:val="29"/>
        </w:numPr>
        <w:jc w:val="both"/>
        <w:rPr>
          <w:rFonts w:ascii="Franklin Gothic Book" w:hAnsi="Franklin Gothic Book" w:cstheme="majorHAnsi"/>
          <w:color w:val="000000"/>
          <w:sz w:val="20"/>
          <w:szCs w:val="20"/>
        </w:rPr>
      </w:pPr>
      <w:r>
        <w:rPr>
          <w:rFonts w:ascii="Franklin Gothic Book" w:hAnsi="Franklin Gothic Book" w:cstheme="majorHAnsi"/>
          <w:i/>
          <w:color w:val="000000"/>
          <w:sz w:val="20"/>
          <w:szCs w:val="20"/>
        </w:rPr>
        <w:t>Capacity b</w:t>
      </w:r>
      <w:r w:rsidR="006240A4" w:rsidRPr="007923E5">
        <w:rPr>
          <w:rFonts w:ascii="Franklin Gothic Book" w:hAnsi="Franklin Gothic Book" w:cstheme="majorHAnsi"/>
          <w:i/>
          <w:color w:val="000000"/>
          <w:sz w:val="20"/>
          <w:szCs w:val="20"/>
        </w:rPr>
        <w:t xml:space="preserve">uilding </w:t>
      </w:r>
    </w:p>
    <w:p w14:paraId="7712D19F" w14:textId="43C759C5" w:rsidR="00EC026C" w:rsidRPr="00EC026C" w:rsidRDefault="002E254C" w:rsidP="00EC026C">
      <w:pPr>
        <w:pStyle w:val="ListParagraph"/>
        <w:ind w:left="1110"/>
        <w:jc w:val="both"/>
        <w:rPr>
          <w:rFonts w:ascii="Franklin Gothic Book" w:hAnsi="Franklin Gothic Book" w:cstheme="majorHAnsi"/>
          <w:color w:val="000000"/>
          <w:sz w:val="20"/>
          <w:szCs w:val="20"/>
        </w:rPr>
      </w:pPr>
      <w:r w:rsidRPr="007923E5">
        <w:rPr>
          <w:rFonts w:ascii="Franklin Gothic Book" w:hAnsi="Franklin Gothic Book" w:cstheme="majorHAnsi"/>
          <w:color w:val="000000"/>
          <w:sz w:val="20"/>
          <w:szCs w:val="20"/>
        </w:rPr>
        <w:t xml:space="preserve">CCCM site planners and teams will support </w:t>
      </w:r>
      <w:r w:rsidR="006D0F49">
        <w:rPr>
          <w:rFonts w:ascii="Franklin Gothic Book" w:hAnsi="Franklin Gothic Book" w:cstheme="majorHAnsi"/>
          <w:color w:val="000000"/>
          <w:sz w:val="20"/>
          <w:szCs w:val="20"/>
        </w:rPr>
        <w:t xml:space="preserve">committees, </w:t>
      </w:r>
      <w:r w:rsidRPr="007923E5">
        <w:rPr>
          <w:rFonts w:ascii="Franklin Gothic Book" w:hAnsi="Franklin Gothic Book" w:cstheme="majorHAnsi"/>
          <w:color w:val="000000"/>
          <w:sz w:val="20"/>
          <w:szCs w:val="20"/>
        </w:rPr>
        <w:t>local authorities</w:t>
      </w:r>
      <w:r w:rsidR="006D0F49">
        <w:rPr>
          <w:rFonts w:ascii="Franklin Gothic Book" w:hAnsi="Franklin Gothic Book" w:cstheme="majorHAnsi"/>
          <w:color w:val="000000"/>
          <w:sz w:val="20"/>
          <w:szCs w:val="20"/>
        </w:rPr>
        <w:t>,</w:t>
      </w:r>
      <w:r w:rsidRPr="007923E5">
        <w:rPr>
          <w:rFonts w:ascii="Franklin Gothic Book" w:hAnsi="Franklin Gothic Book" w:cstheme="majorHAnsi"/>
          <w:color w:val="000000"/>
          <w:sz w:val="20"/>
          <w:szCs w:val="20"/>
        </w:rPr>
        <w:t xml:space="preserve"> and resettlement neighborhood leaders with technical inputs on site planning, site improvements, and site mapping. Teams will also train authorities on </w:t>
      </w:r>
      <w:r w:rsidR="00EC026C">
        <w:rPr>
          <w:rFonts w:ascii="Franklin Gothic Book" w:hAnsi="Franklin Gothic Book" w:cstheme="majorHAnsi"/>
          <w:color w:val="000000"/>
          <w:sz w:val="20"/>
          <w:szCs w:val="20"/>
        </w:rPr>
        <w:t>protection principles and PSEA.</w:t>
      </w:r>
      <w:r w:rsidR="006D0F49">
        <w:rPr>
          <w:rFonts w:ascii="Franklin Gothic Book" w:hAnsi="Franklin Gothic Book" w:cstheme="majorHAnsi"/>
          <w:color w:val="000000"/>
          <w:sz w:val="20"/>
          <w:szCs w:val="20"/>
        </w:rPr>
        <w:t xml:space="preserve"> </w:t>
      </w:r>
    </w:p>
    <w:p w14:paraId="4C1C3C5F" w14:textId="77777777" w:rsidR="007923E5" w:rsidRPr="007923E5" w:rsidRDefault="0025252C" w:rsidP="00173390">
      <w:pPr>
        <w:pStyle w:val="ListParagraph"/>
        <w:numPr>
          <w:ilvl w:val="1"/>
          <w:numId w:val="29"/>
        </w:numPr>
        <w:jc w:val="both"/>
        <w:rPr>
          <w:rFonts w:ascii="Franklin Gothic Book" w:hAnsi="Franklin Gothic Book" w:cstheme="majorHAnsi"/>
          <w:color w:val="000000"/>
          <w:sz w:val="20"/>
          <w:szCs w:val="20"/>
        </w:rPr>
      </w:pPr>
      <w:r w:rsidRPr="007923E5">
        <w:rPr>
          <w:rFonts w:ascii="Franklin Gothic Book" w:hAnsi="Franklin Gothic Book" w:cstheme="majorHAnsi"/>
          <w:i/>
          <w:color w:val="000000"/>
          <w:sz w:val="20"/>
          <w:szCs w:val="20"/>
        </w:rPr>
        <w:t xml:space="preserve">Disaster Risk Reduction and Preparedness </w:t>
      </w:r>
    </w:p>
    <w:p w14:paraId="6EB9CF71" w14:textId="7146A6ED" w:rsidR="002F49BD" w:rsidRDefault="007923E5" w:rsidP="00357F3C">
      <w:pPr>
        <w:pStyle w:val="ListParagraph"/>
        <w:ind w:left="1155"/>
        <w:jc w:val="both"/>
        <w:rPr>
          <w:rFonts w:ascii="Franklin Gothic Book" w:hAnsi="Franklin Gothic Book" w:cstheme="majorHAnsi"/>
          <w:color w:val="000000"/>
          <w:sz w:val="20"/>
          <w:szCs w:val="20"/>
        </w:rPr>
      </w:pPr>
      <w:r>
        <w:rPr>
          <w:rFonts w:ascii="Franklin Gothic Book" w:hAnsi="Franklin Gothic Book" w:cstheme="majorHAnsi"/>
          <w:color w:val="000000"/>
          <w:sz w:val="20"/>
          <w:szCs w:val="20"/>
        </w:rPr>
        <w:t xml:space="preserve">CCCM will provide technical inputs to government partners on </w:t>
      </w:r>
      <w:r w:rsidR="00932DD6" w:rsidRPr="007923E5">
        <w:rPr>
          <w:rFonts w:ascii="Franklin Gothic Book" w:hAnsi="Franklin Gothic Book" w:cstheme="majorHAnsi"/>
          <w:color w:val="000000"/>
          <w:sz w:val="20"/>
          <w:szCs w:val="20"/>
        </w:rPr>
        <w:t>disaster risk reduction</w:t>
      </w:r>
      <w:r w:rsidR="00EF61B5">
        <w:rPr>
          <w:rFonts w:ascii="Franklin Gothic Book" w:hAnsi="Franklin Gothic Book" w:cstheme="majorHAnsi"/>
          <w:color w:val="000000"/>
          <w:sz w:val="20"/>
          <w:szCs w:val="20"/>
        </w:rPr>
        <w:t>/</w:t>
      </w:r>
      <w:r w:rsidR="00DF439D">
        <w:rPr>
          <w:rFonts w:ascii="Franklin Gothic Book" w:hAnsi="Franklin Gothic Book" w:cstheme="majorHAnsi"/>
          <w:color w:val="000000"/>
          <w:sz w:val="20"/>
          <w:szCs w:val="20"/>
        </w:rPr>
        <w:t>disaster risk management</w:t>
      </w:r>
      <w:r w:rsidR="00EF61B5">
        <w:rPr>
          <w:rFonts w:ascii="Franklin Gothic Book" w:hAnsi="Franklin Gothic Book" w:cstheme="majorHAnsi"/>
          <w:color w:val="000000"/>
          <w:sz w:val="20"/>
          <w:szCs w:val="20"/>
        </w:rPr>
        <w:t xml:space="preserve"> </w:t>
      </w:r>
      <w:r w:rsidR="00932DD6" w:rsidRPr="007923E5">
        <w:rPr>
          <w:rFonts w:ascii="Franklin Gothic Book" w:hAnsi="Franklin Gothic Book" w:cstheme="majorHAnsi"/>
          <w:color w:val="000000"/>
          <w:sz w:val="20"/>
          <w:szCs w:val="20"/>
        </w:rPr>
        <w:t xml:space="preserve">and preparedness to mitigate potential effects of additional natural disasters, such as </w:t>
      </w:r>
      <w:r w:rsidR="003E4707" w:rsidRPr="007923E5">
        <w:rPr>
          <w:rFonts w:ascii="Franklin Gothic Book" w:hAnsi="Franklin Gothic Book" w:cstheme="majorHAnsi"/>
          <w:sz w:val="20"/>
          <w:szCs w:val="20"/>
        </w:rPr>
        <w:t xml:space="preserve">increasing </w:t>
      </w:r>
      <w:r w:rsidR="003E4707" w:rsidRPr="007923E5">
        <w:rPr>
          <w:rFonts w:ascii="Franklin Gothic Book" w:hAnsi="Franklin Gothic Book" w:cstheme="majorHAnsi"/>
          <w:color w:val="000000"/>
          <w:sz w:val="20"/>
          <w:szCs w:val="20"/>
        </w:rPr>
        <w:t xml:space="preserve">public awareness on emergency situations, </w:t>
      </w:r>
      <w:r w:rsidR="00932DD6" w:rsidRPr="007923E5">
        <w:rPr>
          <w:rFonts w:ascii="Franklin Gothic Book" w:hAnsi="Franklin Gothic Book" w:cstheme="majorHAnsi"/>
          <w:color w:val="000000"/>
          <w:sz w:val="20"/>
          <w:szCs w:val="20"/>
        </w:rPr>
        <w:t>identification</w:t>
      </w:r>
      <w:r w:rsidR="003E4707" w:rsidRPr="007923E5">
        <w:rPr>
          <w:rFonts w:ascii="Franklin Gothic Book" w:hAnsi="Franklin Gothic Book" w:cstheme="majorHAnsi"/>
          <w:color w:val="000000"/>
          <w:sz w:val="20"/>
          <w:szCs w:val="20"/>
        </w:rPr>
        <w:t xml:space="preserve"> and maintenance</w:t>
      </w:r>
      <w:r w:rsidR="00932DD6" w:rsidRPr="007923E5">
        <w:rPr>
          <w:rFonts w:ascii="Franklin Gothic Book" w:hAnsi="Franklin Gothic Book" w:cstheme="majorHAnsi"/>
          <w:color w:val="000000"/>
          <w:sz w:val="20"/>
          <w:szCs w:val="20"/>
        </w:rPr>
        <w:t xml:space="preserve"> of open spaces </w:t>
      </w:r>
      <w:r w:rsidR="00EF61B5">
        <w:rPr>
          <w:rFonts w:ascii="Franklin Gothic Book" w:hAnsi="Franklin Gothic Book" w:cstheme="majorHAnsi"/>
          <w:color w:val="000000"/>
          <w:sz w:val="20"/>
          <w:szCs w:val="20"/>
        </w:rPr>
        <w:t xml:space="preserve">and evacuation roads </w:t>
      </w:r>
      <w:r w:rsidR="00932DD6" w:rsidRPr="007923E5">
        <w:rPr>
          <w:rFonts w:ascii="Franklin Gothic Book" w:hAnsi="Franklin Gothic Book" w:cstheme="majorHAnsi"/>
          <w:color w:val="000000"/>
          <w:sz w:val="20"/>
          <w:szCs w:val="20"/>
        </w:rPr>
        <w:t xml:space="preserve">to be utilized </w:t>
      </w:r>
      <w:r w:rsidR="00AC08EF" w:rsidRPr="007923E5">
        <w:rPr>
          <w:rFonts w:ascii="Franklin Gothic Book" w:hAnsi="Franklin Gothic Book" w:cstheme="majorHAnsi"/>
          <w:color w:val="000000"/>
          <w:sz w:val="20"/>
          <w:szCs w:val="20"/>
        </w:rPr>
        <w:t xml:space="preserve">in </w:t>
      </w:r>
      <w:r w:rsidR="00932DD6" w:rsidRPr="007923E5">
        <w:rPr>
          <w:rFonts w:ascii="Franklin Gothic Book" w:hAnsi="Franklin Gothic Book" w:cstheme="majorHAnsi"/>
          <w:color w:val="000000"/>
          <w:sz w:val="20"/>
          <w:szCs w:val="20"/>
        </w:rPr>
        <w:t>case of additional natural disasters, capacity development and disaster preparedness at the community and municipality levels,</w:t>
      </w:r>
      <w:r>
        <w:rPr>
          <w:rFonts w:ascii="Franklin Gothic Book" w:hAnsi="Franklin Gothic Book" w:cstheme="majorHAnsi"/>
          <w:color w:val="000000"/>
          <w:sz w:val="20"/>
          <w:szCs w:val="20"/>
        </w:rPr>
        <w:t xml:space="preserve"> and e</w:t>
      </w:r>
      <w:r w:rsidR="003E4707" w:rsidRPr="007923E5">
        <w:rPr>
          <w:rFonts w:ascii="Franklin Gothic Book" w:hAnsi="Franklin Gothic Book" w:cstheme="majorHAnsi"/>
          <w:color w:val="000000"/>
          <w:sz w:val="20"/>
          <w:szCs w:val="20"/>
        </w:rPr>
        <w:t xml:space="preserve">nhancing resilience and preparedness </w:t>
      </w:r>
      <w:commentRangeStart w:id="77"/>
      <w:r w:rsidR="003E4707" w:rsidRPr="007923E5">
        <w:rPr>
          <w:rFonts w:ascii="Franklin Gothic Book" w:hAnsi="Franklin Gothic Book" w:cstheme="majorHAnsi"/>
          <w:color w:val="000000"/>
          <w:sz w:val="20"/>
          <w:szCs w:val="20"/>
        </w:rPr>
        <w:t xml:space="preserve">through </w:t>
      </w:r>
      <w:r w:rsidR="00DF439D">
        <w:rPr>
          <w:rFonts w:ascii="Franklin Gothic Book" w:hAnsi="Franklin Gothic Book" w:cstheme="majorHAnsi"/>
          <w:color w:val="000000"/>
          <w:sz w:val="20"/>
          <w:szCs w:val="20"/>
        </w:rPr>
        <w:t>creating opportunities for income generating activities through information sharing, advocacy, coordination, and direct support to income generating committees</w:t>
      </w:r>
      <w:r w:rsidR="00932DD6" w:rsidRPr="007923E5">
        <w:rPr>
          <w:rFonts w:ascii="Franklin Gothic Book" w:hAnsi="Franklin Gothic Book" w:cstheme="majorHAnsi"/>
          <w:color w:val="000000"/>
          <w:sz w:val="20"/>
          <w:szCs w:val="20"/>
        </w:rPr>
        <w:t>.</w:t>
      </w:r>
      <w:r w:rsidR="00357F3C">
        <w:rPr>
          <w:rFonts w:ascii="Franklin Gothic Book" w:hAnsi="Franklin Gothic Book" w:cstheme="majorHAnsi"/>
          <w:color w:val="000000"/>
          <w:sz w:val="20"/>
          <w:szCs w:val="20"/>
        </w:rPr>
        <w:t xml:space="preserve"> </w:t>
      </w:r>
      <w:bookmarkEnd w:id="75"/>
      <w:commentRangeEnd w:id="77"/>
      <w:r w:rsidR="00EF61B5">
        <w:rPr>
          <w:rStyle w:val="CommentReference"/>
          <w:rFonts w:ascii="Times New Roman" w:eastAsia="Times New Roman" w:hAnsi="Times New Roman"/>
        </w:rPr>
        <w:commentReference w:id="77"/>
      </w:r>
    </w:p>
    <w:p w14:paraId="51C5DAAD" w14:textId="29D71DA4" w:rsidR="00472A9D" w:rsidRDefault="00472A9D" w:rsidP="00472A9D">
      <w:pPr>
        <w:jc w:val="both"/>
        <w:rPr>
          <w:rFonts w:ascii="Franklin Gothic Book" w:hAnsi="Franklin Gothic Book" w:cstheme="majorHAnsi"/>
          <w:b/>
          <w:sz w:val="20"/>
          <w:szCs w:val="20"/>
        </w:rPr>
      </w:pPr>
      <w:r>
        <w:rPr>
          <w:rFonts w:ascii="Franklin Gothic Book" w:hAnsi="Franklin Gothic Book" w:cstheme="majorHAnsi"/>
          <w:b/>
          <w:sz w:val="20"/>
          <w:szCs w:val="20"/>
        </w:rPr>
        <w:t>4. Execute a responsible exit from resettlement sites</w:t>
      </w:r>
      <w:r w:rsidR="00DF439D">
        <w:rPr>
          <w:rFonts w:ascii="Franklin Gothic Book" w:hAnsi="Franklin Gothic Book" w:cstheme="majorHAnsi"/>
          <w:b/>
          <w:sz w:val="20"/>
          <w:szCs w:val="20"/>
        </w:rPr>
        <w:t>.</w:t>
      </w:r>
    </w:p>
    <w:p w14:paraId="3C98E0EA" w14:textId="1C6B6D56" w:rsidR="00135F1D" w:rsidRDefault="00135F1D" w:rsidP="00472A9D">
      <w:pPr>
        <w:jc w:val="both"/>
        <w:rPr>
          <w:rFonts w:ascii="Franklin Gothic Book" w:hAnsi="Franklin Gothic Book" w:cstheme="majorHAnsi"/>
          <w:bCs/>
          <w:i/>
          <w:iCs/>
          <w:sz w:val="20"/>
          <w:szCs w:val="20"/>
        </w:rPr>
      </w:pPr>
      <w:r>
        <w:rPr>
          <w:rFonts w:ascii="Franklin Gothic Book" w:hAnsi="Franklin Gothic Book" w:cstheme="majorHAnsi"/>
          <w:b/>
          <w:sz w:val="20"/>
          <w:szCs w:val="20"/>
        </w:rPr>
        <w:tab/>
      </w:r>
      <w:r>
        <w:rPr>
          <w:rFonts w:ascii="Franklin Gothic Book" w:hAnsi="Franklin Gothic Book" w:cstheme="majorHAnsi"/>
          <w:bCs/>
          <w:sz w:val="20"/>
          <w:szCs w:val="20"/>
        </w:rPr>
        <w:t xml:space="preserve">a. </w:t>
      </w:r>
      <w:r>
        <w:rPr>
          <w:rFonts w:ascii="Franklin Gothic Book" w:hAnsi="Franklin Gothic Book" w:cstheme="majorHAnsi"/>
          <w:bCs/>
          <w:i/>
          <w:iCs/>
          <w:sz w:val="20"/>
          <w:szCs w:val="20"/>
        </w:rPr>
        <w:t>Rational</w:t>
      </w:r>
    </w:p>
    <w:p w14:paraId="5D5F8323" w14:textId="571AF830" w:rsidR="00135F1D" w:rsidRPr="00135F1D" w:rsidRDefault="008B5CC3" w:rsidP="008B5CC3">
      <w:pPr>
        <w:ind w:left="1125"/>
        <w:jc w:val="both"/>
        <w:rPr>
          <w:rFonts w:ascii="Franklin Gothic Book" w:hAnsi="Franklin Gothic Book" w:cstheme="majorHAnsi"/>
          <w:bCs/>
          <w:sz w:val="20"/>
          <w:szCs w:val="20"/>
        </w:rPr>
      </w:pPr>
      <w:r>
        <w:rPr>
          <w:rFonts w:ascii="Franklin Gothic Book" w:hAnsi="Franklin Gothic Book" w:cstheme="majorHAnsi"/>
          <w:bCs/>
          <w:sz w:val="20"/>
          <w:szCs w:val="20"/>
        </w:rPr>
        <w:t>The Government of Mozambique created resettlement sites as a permanent solution for cyclone-displaced households. While CCCM usually works in temporary settings (camps) and informal settlements where displaced people live, sites in Mozambique will be woven into the normal administrative fabric</w:t>
      </w:r>
      <w:r w:rsidR="002B543A">
        <w:rPr>
          <w:rFonts w:ascii="Franklin Gothic Book" w:hAnsi="Franklin Gothic Book" w:cstheme="majorHAnsi"/>
          <w:bCs/>
          <w:sz w:val="20"/>
          <w:szCs w:val="20"/>
        </w:rPr>
        <w:t xml:space="preserve"> </w:t>
      </w:r>
      <w:r>
        <w:rPr>
          <w:rFonts w:ascii="Franklin Gothic Book" w:hAnsi="Franklin Gothic Book" w:cstheme="majorHAnsi"/>
          <w:bCs/>
          <w:sz w:val="20"/>
          <w:szCs w:val="20"/>
        </w:rPr>
        <w:t>and site residents will no longer be displaced</w:t>
      </w:r>
      <w:r w:rsidR="002B543A">
        <w:rPr>
          <w:rFonts w:ascii="Franklin Gothic Book" w:hAnsi="Franklin Gothic Book" w:cstheme="majorHAnsi"/>
          <w:bCs/>
          <w:sz w:val="20"/>
          <w:szCs w:val="20"/>
        </w:rPr>
        <w:t xml:space="preserve"> people</w:t>
      </w:r>
      <w:r>
        <w:rPr>
          <w:rFonts w:ascii="Franklin Gothic Book" w:hAnsi="Franklin Gothic Book" w:cstheme="majorHAnsi"/>
          <w:bCs/>
          <w:sz w:val="20"/>
          <w:szCs w:val="20"/>
        </w:rPr>
        <w:t>.</w:t>
      </w:r>
      <w:r w:rsidR="002B543A">
        <w:rPr>
          <w:rFonts w:ascii="Franklin Gothic Book" w:hAnsi="Franklin Gothic Book" w:cstheme="majorHAnsi"/>
          <w:bCs/>
          <w:sz w:val="20"/>
          <w:szCs w:val="20"/>
        </w:rPr>
        <w:t xml:space="preserve"> From July 2019 – May 2020 CCCM actors will concentrate on the activities below to ensure that teams leave sites with a </w:t>
      </w:r>
      <w:r w:rsidR="002B543A">
        <w:rPr>
          <w:rFonts w:ascii="Franklin Gothic Book" w:hAnsi="Franklin Gothic Book" w:cstheme="majorHAnsi"/>
          <w:bCs/>
          <w:sz w:val="20"/>
          <w:szCs w:val="20"/>
        </w:rPr>
        <w:lastRenderedPageBreak/>
        <w:t xml:space="preserve">clear development plan, minimum site planning services, and leadership/community structures in place. </w:t>
      </w:r>
      <w:r w:rsidR="00F66C1E">
        <w:rPr>
          <w:rFonts w:ascii="Franklin Gothic Book" w:hAnsi="Franklin Gothic Book" w:cstheme="majorHAnsi"/>
          <w:bCs/>
          <w:sz w:val="20"/>
          <w:szCs w:val="20"/>
        </w:rPr>
        <w:t xml:space="preserve">The red, yellow, and green rankings below show progress toward a possible exit. </w:t>
      </w:r>
    </w:p>
    <w:p w14:paraId="35047DB4" w14:textId="77777777" w:rsidR="00135F1D" w:rsidRDefault="00135F1D" w:rsidP="00472A9D">
      <w:pPr>
        <w:jc w:val="both"/>
        <w:rPr>
          <w:rFonts w:ascii="Franklin Gothic Book" w:hAnsi="Franklin Gothic Book" w:cstheme="majorHAnsi"/>
          <w:bCs/>
          <w:i/>
          <w:iCs/>
          <w:sz w:val="20"/>
          <w:szCs w:val="20"/>
        </w:rPr>
      </w:pPr>
    </w:p>
    <w:p w14:paraId="26A90251" w14:textId="53C7BE86" w:rsidR="00135F1D" w:rsidRPr="00135F1D" w:rsidRDefault="00135F1D" w:rsidP="00472A9D">
      <w:pPr>
        <w:jc w:val="both"/>
        <w:rPr>
          <w:rFonts w:ascii="Franklin Gothic Book" w:hAnsi="Franklin Gothic Book" w:cstheme="majorHAnsi"/>
          <w:bCs/>
          <w:i/>
          <w:iCs/>
          <w:sz w:val="20"/>
          <w:szCs w:val="20"/>
        </w:rPr>
      </w:pPr>
      <w:r>
        <w:rPr>
          <w:rFonts w:ascii="Franklin Gothic Book" w:hAnsi="Franklin Gothic Book" w:cstheme="majorHAnsi"/>
          <w:bCs/>
          <w:i/>
          <w:iCs/>
          <w:sz w:val="20"/>
          <w:szCs w:val="20"/>
        </w:rPr>
        <w:tab/>
      </w:r>
      <w:r>
        <w:rPr>
          <w:rFonts w:ascii="Franklin Gothic Book" w:hAnsi="Franklin Gothic Book" w:cstheme="majorHAnsi"/>
          <w:bCs/>
          <w:sz w:val="20"/>
          <w:szCs w:val="20"/>
        </w:rPr>
        <w:t xml:space="preserve">b. </w:t>
      </w:r>
      <w:r>
        <w:rPr>
          <w:rFonts w:ascii="Franklin Gothic Book" w:hAnsi="Franklin Gothic Book" w:cstheme="majorHAnsi"/>
          <w:bCs/>
          <w:i/>
          <w:iCs/>
          <w:sz w:val="20"/>
          <w:szCs w:val="20"/>
        </w:rPr>
        <w:t xml:space="preserve">Necessary indicators for exiting </w:t>
      </w:r>
    </w:p>
    <w:p w14:paraId="10275E52" w14:textId="70744AB5" w:rsidR="00135F1D" w:rsidRDefault="00135F1D"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ab/>
        <w:t xml:space="preserve">        </w:t>
      </w:r>
    </w:p>
    <w:p w14:paraId="3862F9CA" w14:textId="6DECAEC9" w:rsidR="00F66C1E" w:rsidRPr="00135F1D" w:rsidRDefault="00F66C1E" w:rsidP="003437F1">
      <w:pPr>
        <w:ind w:left="1440"/>
        <w:jc w:val="both"/>
        <w:rPr>
          <w:rFonts w:ascii="Franklin Gothic Book" w:hAnsi="Franklin Gothic Book" w:cstheme="majorHAnsi"/>
          <w:bCs/>
          <w:sz w:val="20"/>
          <w:szCs w:val="20"/>
        </w:rPr>
      </w:pPr>
      <w:r>
        <w:rPr>
          <w:rFonts w:ascii="Franklin Gothic Book" w:hAnsi="Franklin Gothic Book" w:cstheme="majorHAnsi"/>
          <w:bCs/>
          <w:sz w:val="20"/>
          <w:szCs w:val="20"/>
        </w:rPr>
        <w:t>The following indicators should be met before CCCM teams will official hand-over the site</w:t>
      </w:r>
      <w:r w:rsidR="003437F1">
        <w:rPr>
          <w:rFonts w:ascii="Franklin Gothic Book" w:hAnsi="Franklin Gothic Book" w:cstheme="majorHAnsi"/>
          <w:bCs/>
          <w:sz w:val="20"/>
          <w:szCs w:val="20"/>
        </w:rPr>
        <w:t xml:space="preserve"> (September – May 2020).</w:t>
      </w:r>
    </w:p>
    <w:p w14:paraId="4DC098E1" w14:textId="70B5CF32" w:rsidR="00472A9D" w:rsidRDefault="00472A9D" w:rsidP="00472A9D">
      <w:pPr>
        <w:jc w:val="both"/>
        <w:rPr>
          <w:rFonts w:ascii="Franklin Gothic Book" w:hAnsi="Franklin Gothic Book" w:cstheme="majorHAnsi"/>
          <w:b/>
          <w:sz w:val="20"/>
          <w:szCs w:val="20"/>
        </w:rPr>
      </w:pPr>
    </w:p>
    <w:tbl>
      <w:tblPr>
        <w:tblStyle w:val="TableGrid"/>
        <w:tblW w:w="0" w:type="auto"/>
        <w:tblLook w:val="04A0" w:firstRow="1" w:lastRow="0" w:firstColumn="1" w:lastColumn="0" w:noHBand="0" w:noVBand="1"/>
      </w:tblPr>
      <w:tblGrid>
        <w:gridCol w:w="2259"/>
        <w:gridCol w:w="1459"/>
        <w:gridCol w:w="2224"/>
        <w:gridCol w:w="2123"/>
        <w:gridCol w:w="1240"/>
      </w:tblGrid>
      <w:tr w:rsidR="00472A9D" w14:paraId="5962C859" w14:textId="77777777" w:rsidTr="00F66C1E">
        <w:tc>
          <w:tcPr>
            <w:tcW w:w="9305" w:type="dxa"/>
            <w:gridSpan w:val="5"/>
          </w:tcPr>
          <w:p w14:paraId="03E73ED9" w14:textId="6695CFF1" w:rsidR="00472A9D" w:rsidRDefault="00472A9D" w:rsidP="00472A9D">
            <w:pPr>
              <w:jc w:val="both"/>
              <w:rPr>
                <w:rFonts w:ascii="Franklin Gothic Book" w:hAnsi="Franklin Gothic Book" w:cstheme="majorHAnsi"/>
                <w:b/>
                <w:sz w:val="20"/>
                <w:szCs w:val="20"/>
              </w:rPr>
            </w:pPr>
            <w:r>
              <w:rPr>
                <w:rFonts w:ascii="Franklin Gothic Book" w:hAnsi="Franklin Gothic Book" w:cstheme="majorHAnsi"/>
                <w:b/>
                <w:sz w:val="20"/>
                <w:szCs w:val="20"/>
              </w:rPr>
              <w:t>Site Level Indicators for CCCM exit – Necessary indicators</w:t>
            </w:r>
          </w:p>
        </w:tc>
      </w:tr>
      <w:tr w:rsidR="00472A9D" w14:paraId="60FF79A9" w14:textId="77777777" w:rsidTr="00000AEF">
        <w:tc>
          <w:tcPr>
            <w:tcW w:w="2259" w:type="dxa"/>
          </w:tcPr>
          <w:p w14:paraId="3DACDD0B" w14:textId="79AF54B2" w:rsidR="00472A9D" w:rsidRPr="00472A9D" w:rsidRDefault="00472A9D" w:rsidP="00472A9D">
            <w:pPr>
              <w:jc w:val="both"/>
              <w:rPr>
                <w:rFonts w:ascii="Franklin Gothic Book" w:hAnsi="Franklin Gothic Book" w:cstheme="majorHAnsi"/>
                <w:b/>
                <w:sz w:val="20"/>
                <w:szCs w:val="20"/>
              </w:rPr>
            </w:pPr>
            <w:r>
              <w:rPr>
                <w:rFonts w:ascii="Franklin Gothic Book" w:hAnsi="Franklin Gothic Book" w:cstheme="majorHAnsi"/>
                <w:b/>
                <w:sz w:val="20"/>
                <w:szCs w:val="20"/>
              </w:rPr>
              <w:t>Indicator</w:t>
            </w:r>
          </w:p>
        </w:tc>
        <w:tc>
          <w:tcPr>
            <w:tcW w:w="1459" w:type="dxa"/>
            <w:shd w:val="clear" w:color="auto" w:fill="F4B083" w:themeFill="accent2" w:themeFillTint="99"/>
          </w:tcPr>
          <w:p w14:paraId="2BA8B940" w14:textId="3B369746" w:rsidR="00472A9D" w:rsidRDefault="00F66C1E" w:rsidP="00472A9D">
            <w:pPr>
              <w:jc w:val="both"/>
              <w:rPr>
                <w:rFonts w:ascii="Franklin Gothic Book" w:hAnsi="Franklin Gothic Book" w:cstheme="majorHAnsi"/>
                <w:b/>
                <w:sz w:val="20"/>
                <w:szCs w:val="20"/>
              </w:rPr>
            </w:pPr>
            <w:r>
              <w:rPr>
                <w:rFonts w:ascii="Franklin Gothic Book" w:hAnsi="Franklin Gothic Book" w:cstheme="majorHAnsi"/>
                <w:b/>
                <w:sz w:val="20"/>
                <w:szCs w:val="20"/>
              </w:rPr>
              <w:t>No exit</w:t>
            </w:r>
          </w:p>
        </w:tc>
        <w:tc>
          <w:tcPr>
            <w:tcW w:w="2224" w:type="dxa"/>
            <w:shd w:val="clear" w:color="auto" w:fill="FFD966" w:themeFill="accent4" w:themeFillTint="99"/>
          </w:tcPr>
          <w:p w14:paraId="02D7A651" w14:textId="5D56D315" w:rsidR="00472A9D" w:rsidRDefault="00F66C1E" w:rsidP="00472A9D">
            <w:pPr>
              <w:jc w:val="both"/>
              <w:rPr>
                <w:rFonts w:ascii="Franklin Gothic Book" w:hAnsi="Franklin Gothic Book" w:cstheme="majorHAnsi"/>
                <w:b/>
                <w:sz w:val="20"/>
                <w:szCs w:val="20"/>
              </w:rPr>
            </w:pPr>
            <w:r>
              <w:rPr>
                <w:rFonts w:ascii="Franklin Gothic Book" w:hAnsi="Franklin Gothic Book" w:cstheme="majorHAnsi"/>
                <w:b/>
                <w:sz w:val="20"/>
                <w:szCs w:val="20"/>
              </w:rPr>
              <w:t xml:space="preserve">Work initiated </w:t>
            </w:r>
          </w:p>
        </w:tc>
        <w:tc>
          <w:tcPr>
            <w:tcW w:w="2123" w:type="dxa"/>
            <w:shd w:val="clear" w:color="auto" w:fill="C5E0B3" w:themeFill="accent6" w:themeFillTint="66"/>
          </w:tcPr>
          <w:p w14:paraId="261431A4" w14:textId="18FC9F4B" w:rsidR="00472A9D" w:rsidRDefault="00F66C1E" w:rsidP="00472A9D">
            <w:pPr>
              <w:jc w:val="both"/>
              <w:rPr>
                <w:rFonts w:ascii="Franklin Gothic Book" w:hAnsi="Franklin Gothic Book" w:cstheme="majorHAnsi"/>
                <w:b/>
                <w:sz w:val="20"/>
                <w:szCs w:val="20"/>
              </w:rPr>
            </w:pPr>
            <w:r>
              <w:rPr>
                <w:rFonts w:ascii="Franklin Gothic Book" w:hAnsi="Franklin Gothic Book" w:cstheme="majorHAnsi"/>
                <w:b/>
                <w:sz w:val="20"/>
                <w:szCs w:val="20"/>
              </w:rPr>
              <w:t>Clear to exit</w:t>
            </w:r>
          </w:p>
        </w:tc>
        <w:tc>
          <w:tcPr>
            <w:tcW w:w="1240" w:type="dxa"/>
          </w:tcPr>
          <w:p w14:paraId="6FC12D9B" w14:textId="3A122056" w:rsidR="00472A9D" w:rsidRDefault="00472A9D" w:rsidP="00472A9D">
            <w:pPr>
              <w:jc w:val="both"/>
              <w:rPr>
                <w:rFonts w:ascii="Franklin Gothic Book" w:hAnsi="Franklin Gothic Book" w:cstheme="majorHAnsi"/>
                <w:b/>
                <w:sz w:val="20"/>
                <w:szCs w:val="20"/>
              </w:rPr>
            </w:pPr>
            <w:commentRangeStart w:id="78"/>
            <w:r>
              <w:rPr>
                <w:rFonts w:ascii="Franklin Gothic Book" w:hAnsi="Franklin Gothic Book" w:cstheme="majorHAnsi"/>
                <w:b/>
                <w:sz w:val="20"/>
                <w:szCs w:val="20"/>
              </w:rPr>
              <w:t>Funding</w:t>
            </w:r>
            <w:r w:rsidR="00F66C1E">
              <w:rPr>
                <w:rFonts w:ascii="Franklin Gothic Book" w:hAnsi="Franklin Gothic Book" w:cstheme="majorHAnsi"/>
                <w:b/>
                <w:sz w:val="20"/>
                <w:szCs w:val="20"/>
              </w:rPr>
              <w:t xml:space="preserve"> Secured</w:t>
            </w:r>
            <w:r w:rsidR="00C96047">
              <w:rPr>
                <w:rFonts w:ascii="Franklin Gothic Book" w:hAnsi="Franklin Gothic Book" w:cstheme="majorHAnsi"/>
                <w:b/>
                <w:sz w:val="20"/>
                <w:szCs w:val="20"/>
              </w:rPr>
              <w:t xml:space="preserve"> for 45 sites</w:t>
            </w:r>
            <w:r w:rsidR="00F66C1E">
              <w:rPr>
                <w:rFonts w:ascii="Franklin Gothic Book" w:hAnsi="Franklin Gothic Book" w:cstheme="majorHAnsi"/>
                <w:b/>
                <w:sz w:val="20"/>
                <w:szCs w:val="20"/>
              </w:rPr>
              <w:t>?</w:t>
            </w:r>
            <w:commentRangeEnd w:id="78"/>
            <w:r w:rsidR="00D435B4">
              <w:rPr>
                <w:rStyle w:val="CommentReference"/>
              </w:rPr>
              <w:commentReference w:id="78"/>
            </w:r>
          </w:p>
        </w:tc>
      </w:tr>
      <w:tr w:rsidR="00472A9D" w14:paraId="05877091" w14:textId="77777777" w:rsidTr="00000AEF">
        <w:tc>
          <w:tcPr>
            <w:tcW w:w="2259" w:type="dxa"/>
          </w:tcPr>
          <w:p w14:paraId="43EB2707" w14:textId="7826C1E3" w:rsidR="00472A9D" w:rsidRPr="00F66C1E" w:rsidRDefault="00F66C1E"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Updated areal map of the site</w:t>
            </w:r>
          </w:p>
        </w:tc>
        <w:tc>
          <w:tcPr>
            <w:tcW w:w="1459" w:type="dxa"/>
            <w:shd w:val="clear" w:color="auto" w:fill="F4B083" w:themeFill="accent2" w:themeFillTint="99"/>
          </w:tcPr>
          <w:p w14:paraId="2F452131" w14:textId="7DC11506" w:rsidR="00472A9D" w:rsidRPr="00F66C1E" w:rsidRDefault="00F66C1E"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 xml:space="preserve">No map </w:t>
            </w:r>
          </w:p>
        </w:tc>
        <w:tc>
          <w:tcPr>
            <w:tcW w:w="2224" w:type="dxa"/>
            <w:shd w:val="clear" w:color="auto" w:fill="FFD966" w:themeFill="accent4" w:themeFillTint="99"/>
          </w:tcPr>
          <w:p w14:paraId="0A1732FD" w14:textId="28863953" w:rsidR="00472A9D" w:rsidRPr="00F66C1E" w:rsidRDefault="00F66C1E"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Drone imagery taken, no updated map</w:t>
            </w:r>
          </w:p>
        </w:tc>
        <w:tc>
          <w:tcPr>
            <w:tcW w:w="2123" w:type="dxa"/>
            <w:shd w:val="clear" w:color="auto" w:fill="C5E0B3" w:themeFill="accent6" w:themeFillTint="66"/>
          </w:tcPr>
          <w:p w14:paraId="370BD3C0" w14:textId="23BEB2D0" w:rsidR="00472A9D" w:rsidRPr="00F66C1E" w:rsidRDefault="00F66C1E" w:rsidP="00E572C6">
            <w:pPr>
              <w:rPr>
                <w:rFonts w:ascii="Franklin Gothic Book" w:hAnsi="Franklin Gothic Book" w:cstheme="majorHAnsi"/>
                <w:bCs/>
                <w:sz w:val="20"/>
                <w:szCs w:val="20"/>
              </w:rPr>
            </w:pPr>
            <w:r>
              <w:rPr>
                <w:rFonts w:ascii="Franklin Gothic Book" w:hAnsi="Franklin Gothic Book" w:cstheme="majorHAnsi"/>
                <w:bCs/>
                <w:sz w:val="20"/>
                <w:szCs w:val="20"/>
              </w:rPr>
              <w:t>Updated map available and approved by government</w:t>
            </w:r>
          </w:p>
        </w:tc>
        <w:tc>
          <w:tcPr>
            <w:tcW w:w="1240" w:type="dxa"/>
          </w:tcPr>
          <w:p w14:paraId="5BC73D4C" w14:textId="254D5588" w:rsidR="00472A9D" w:rsidRPr="00F66C1E" w:rsidRDefault="00F66C1E"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Yes</w:t>
            </w:r>
          </w:p>
        </w:tc>
      </w:tr>
      <w:tr w:rsidR="00472A9D" w14:paraId="6D40385E" w14:textId="77777777" w:rsidTr="00000AEF">
        <w:tc>
          <w:tcPr>
            <w:tcW w:w="2259" w:type="dxa"/>
          </w:tcPr>
          <w:p w14:paraId="37F629FE" w14:textId="1DAD319E" w:rsidR="00472A9D" w:rsidRPr="00F66C1E" w:rsidRDefault="00F66C1E"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Demarcation of plots and services</w:t>
            </w:r>
          </w:p>
        </w:tc>
        <w:tc>
          <w:tcPr>
            <w:tcW w:w="1459" w:type="dxa"/>
            <w:shd w:val="clear" w:color="auto" w:fill="F4B083" w:themeFill="accent2" w:themeFillTint="99"/>
          </w:tcPr>
          <w:p w14:paraId="79B5BB67" w14:textId="675B9603" w:rsidR="00472A9D" w:rsidRPr="00F66C1E" w:rsidRDefault="00F66C1E"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No demarcation, no map for demarcation</w:t>
            </w:r>
          </w:p>
        </w:tc>
        <w:tc>
          <w:tcPr>
            <w:tcW w:w="2224" w:type="dxa"/>
            <w:shd w:val="clear" w:color="auto" w:fill="FFD966" w:themeFill="accent4" w:themeFillTint="99"/>
          </w:tcPr>
          <w:p w14:paraId="4BE35F38" w14:textId="256809B0" w:rsidR="00472A9D" w:rsidRPr="00F66C1E" w:rsidRDefault="00F66C1E"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Map completed and demarcation planned</w:t>
            </w:r>
          </w:p>
        </w:tc>
        <w:tc>
          <w:tcPr>
            <w:tcW w:w="2123" w:type="dxa"/>
            <w:shd w:val="clear" w:color="auto" w:fill="C5E0B3" w:themeFill="accent6" w:themeFillTint="66"/>
          </w:tcPr>
          <w:p w14:paraId="6CC8CA79" w14:textId="57476884" w:rsidR="00472A9D" w:rsidRPr="00F66C1E" w:rsidRDefault="00F66C1E"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 xml:space="preserve">Demarcation started </w:t>
            </w:r>
          </w:p>
        </w:tc>
        <w:tc>
          <w:tcPr>
            <w:tcW w:w="1240" w:type="dxa"/>
          </w:tcPr>
          <w:p w14:paraId="6E0C69B5" w14:textId="22D70312" w:rsidR="00472A9D" w:rsidRPr="00F66C1E" w:rsidRDefault="00F66C1E"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Yes</w:t>
            </w:r>
          </w:p>
        </w:tc>
      </w:tr>
      <w:tr w:rsidR="00472A9D" w14:paraId="045FA849" w14:textId="77777777" w:rsidTr="00000AEF">
        <w:tc>
          <w:tcPr>
            <w:tcW w:w="2259" w:type="dxa"/>
          </w:tcPr>
          <w:p w14:paraId="53BF527A" w14:textId="7CED540E" w:rsidR="00472A9D" w:rsidRPr="00F66C1E" w:rsidRDefault="00F66C1E"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Clearing of major access roads and primary artery roads.</w:t>
            </w:r>
          </w:p>
        </w:tc>
        <w:tc>
          <w:tcPr>
            <w:tcW w:w="1459" w:type="dxa"/>
            <w:shd w:val="clear" w:color="auto" w:fill="F4B083" w:themeFill="accent2" w:themeFillTint="99"/>
          </w:tcPr>
          <w:p w14:paraId="6DCBF48D" w14:textId="28F1A3BC" w:rsidR="00472A9D" w:rsidRPr="00F66C1E" w:rsidRDefault="00F66C1E"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No open roads</w:t>
            </w:r>
          </w:p>
        </w:tc>
        <w:tc>
          <w:tcPr>
            <w:tcW w:w="2224" w:type="dxa"/>
            <w:shd w:val="clear" w:color="auto" w:fill="FFD966" w:themeFill="accent4" w:themeFillTint="99"/>
          </w:tcPr>
          <w:p w14:paraId="4471A415" w14:textId="3C8522FE" w:rsidR="00472A9D" w:rsidRPr="00F66C1E" w:rsidRDefault="00C96047"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Roads identified and clearing planned</w:t>
            </w:r>
          </w:p>
        </w:tc>
        <w:tc>
          <w:tcPr>
            <w:tcW w:w="2123" w:type="dxa"/>
            <w:shd w:val="clear" w:color="auto" w:fill="C5E0B3" w:themeFill="accent6" w:themeFillTint="66"/>
          </w:tcPr>
          <w:p w14:paraId="56B091F8" w14:textId="33F897AE" w:rsidR="00472A9D" w:rsidRPr="00C96047" w:rsidRDefault="00C96047"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Clearing started</w:t>
            </w:r>
          </w:p>
        </w:tc>
        <w:tc>
          <w:tcPr>
            <w:tcW w:w="1240" w:type="dxa"/>
          </w:tcPr>
          <w:p w14:paraId="4EDCB6DA" w14:textId="1DE7BA7E" w:rsidR="00472A9D" w:rsidRPr="00C96047" w:rsidRDefault="00C96047"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 xml:space="preserve">Yes </w:t>
            </w:r>
          </w:p>
        </w:tc>
      </w:tr>
      <w:tr w:rsidR="00472A9D" w14:paraId="54FACEEF" w14:textId="77777777" w:rsidTr="00000AEF">
        <w:tc>
          <w:tcPr>
            <w:tcW w:w="2259" w:type="dxa"/>
          </w:tcPr>
          <w:p w14:paraId="64C798E3" w14:textId="78EBB90F" w:rsidR="00472A9D" w:rsidRPr="00C96047" w:rsidRDefault="00C96047"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Updated, verified, and government approved list of site residents</w:t>
            </w:r>
          </w:p>
        </w:tc>
        <w:tc>
          <w:tcPr>
            <w:tcW w:w="1459" w:type="dxa"/>
            <w:shd w:val="clear" w:color="auto" w:fill="F4B083" w:themeFill="accent2" w:themeFillTint="99"/>
          </w:tcPr>
          <w:p w14:paraId="58412849" w14:textId="498ED967" w:rsidR="00472A9D" w:rsidRPr="00E572C6" w:rsidRDefault="00E572C6"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No list</w:t>
            </w:r>
          </w:p>
        </w:tc>
        <w:tc>
          <w:tcPr>
            <w:tcW w:w="2224" w:type="dxa"/>
            <w:shd w:val="clear" w:color="auto" w:fill="FFD966" w:themeFill="accent4" w:themeFillTint="99"/>
          </w:tcPr>
          <w:p w14:paraId="56B360F8" w14:textId="2DF52839" w:rsidR="00472A9D" w:rsidRPr="00E572C6" w:rsidRDefault="00E572C6"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HH survey started and data collection with INGC</w:t>
            </w:r>
          </w:p>
        </w:tc>
        <w:tc>
          <w:tcPr>
            <w:tcW w:w="2123" w:type="dxa"/>
            <w:shd w:val="clear" w:color="auto" w:fill="C5E0B3" w:themeFill="accent6" w:themeFillTint="66"/>
          </w:tcPr>
          <w:p w14:paraId="3A9BEBE0" w14:textId="07932D43" w:rsidR="00472A9D" w:rsidRPr="00E572C6" w:rsidRDefault="00E572C6" w:rsidP="00E572C6">
            <w:pPr>
              <w:rPr>
                <w:rFonts w:ascii="Franklin Gothic Book" w:hAnsi="Franklin Gothic Book" w:cstheme="majorHAnsi"/>
                <w:bCs/>
                <w:sz w:val="20"/>
                <w:szCs w:val="20"/>
              </w:rPr>
            </w:pPr>
            <w:r>
              <w:rPr>
                <w:rFonts w:ascii="Franklin Gothic Book" w:hAnsi="Franklin Gothic Book" w:cstheme="majorHAnsi"/>
                <w:bCs/>
                <w:sz w:val="20"/>
                <w:szCs w:val="20"/>
              </w:rPr>
              <w:t>Complete list of heads-of-households, number of HH members, and vulnerabilities – validated by government</w:t>
            </w:r>
          </w:p>
        </w:tc>
        <w:tc>
          <w:tcPr>
            <w:tcW w:w="1240" w:type="dxa"/>
          </w:tcPr>
          <w:p w14:paraId="0AB4CBCB" w14:textId="31B0617B" w:rsidR="00472A9D" w:rsidRPr="00E572C6" w:rsidRDefault="00E572C6"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 xml:space="preserve">Yes. </w:t>
            </w:r>
          </w:p>
        </w:tc>
      </w:tr>
      <w:tr w:rsidR="00472A9D" w14:paraId="17F4EC4E" w14:textId="77777777" w:rsidTr="00000AEF">
        <w:tc>
          <w:tcPr>
            <w:tcW w:w="2259" w:type="dxa"/>
          </w:tcPr>
          <w:p w14:paraId="34E19CC3" w14:textId="0BC6EA67" w:rsidR="00472A9D" w:rsidRPr="00C96047" w:rsidRDefault="00C96047"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Site leadership committee in place</w:t>
            </w:r>
          </w:p>
        </w:tc>
        <w:tc>
          <w:tcPr>
            <w:tcW w:w="1459" w:type="dxa"/>
            <w:shd w:val="clear" w:color="auto" w:fill="F4B083" w:themeFill="accent2" w:themeFillTint="99"/>
          </w:tcPr>
          <w:p w14:paraId="4E47BAEF" w14:textId="46F35773" w:rsidR="00472A9D" w:rsidRPr="00E572C6" w:rsidRDefault="00E572C6"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No committee</w:t>
            </w:r>
          </w:p>
        </w:tc>
        <w:tc>
          <w:tcPr>
            <w:tcW w:w="2224" w:type="dxa"/>
            <w:shd w:val="clear" w:color="auto" w:fill="FFD966" w:themeFill="accent4" w:themeFillTint="99"/>
          </w:tcPr>
          <w:p w14:paraId="30DB315A" w14:textId="4CA0F090" w:rsidR="00472A9D" w:rsidRPr="00E572C6" w:rsidRDefault="00E572C6"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Informal committee in place</w:t>
            </w:r>
          </w:p>
        </w:tc>
        <w:tc>
          <w:tcPr>
            <w:tcW w:w="2123" w:type="dxa"/>
            <w:shd w:val="clear" w:color="auto" w:fill="C5E0B3" w:themeFill="accent6" w:themeFillTint="66"/>
          </w:tcPr>
          <w:p w14:paraId="64010AF5" w14:textId="031E40C1" w:rsidR="00472A9D" w:rsidRPr="00E572C6" w:rsidRDefault="00E572C6"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 xml:space="preserve">Leadership committee in place per the government </w:t>
            </w:r>
            <w:proofErr w:type="spellStart"/>
            <w:r>
              <w:rPr>
                <w:rFonts w:ascii="Franklin Gothic Book" w:hAnsi="Franklin Gothic Book" w:cstheme="majorHAnsi"/>
                <w:bCs/>
                <w:sz w:val="20"/>
                <w:szCs w:val="20"/>
              </w:rPr>
              <w:t>ToR</w:t>
            </w:r>
            <w:proofErr w:type="spellEnd"/>
          </w:p>
        </w:tc>
        <w:tc>
          <w:tcPr>
            <w:tcW w:w="1240" w:type="dxa"/>
          </w:tcPr>
          <w:p w14:paraId="170E3ADD" w14:textId="576FB00A" w:rsidR="00472A9D" w:rsidRPr="00E572C6" w:rsidRDefault="00E572C6"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Yes.</w:t>
            </w:r>
          </w:p>
        </w:tc>
      </w:tr>
      <w:tr w:rsidR="00472A9D" w14:paraId="035B27C5" w14:textId="77777777" w:rsidTr="00000AEF">
        <w:tc>
          <w:tcPr>
            <w:tcW w:w="2259" w:type="dxa"/>
          </w:tcPr>
          <w:p w14:paraId="2A1A32C5" w14:textId="7DA79BF9" w:rsidR="00472A9D" w:rsidRPr="00C96047" w:rsidRDefault="00C96047"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Community inputs for priority needs and next steps</w:t>
            </w:r>
          </w:p>
        </w:tc>
        <w:tc>
          <w:tcPr>
            <w:tcW w:w="1459" w:type="dxa"/>
            <w:shd w:val="clear" w:color="auto" w:fill="F4B083" w:themeFill="accent2" w:themeFillTint="99"/>
          </w:tcPr>
          <w:p w14:paraId="4A1A7F84" w14:textId="72C24FCA" w:rsidR="00472A9D" w:rsidRPr="00E572C6" w:rsidRDefault="00E572C6"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No plan or report</w:t>
            </w:r>
          </w:p>
        </w:tc>
        <w:tc>
          <w:tcPr>
            <w:tcW w:w="2224" w:type="dxa"/>
            <w:shd w:val="clear" w:color="auto" w:fill="FFD966" w:themeFill="accent4" w:themeFillTint="99"/>
          </w:tcPr>
          <w:p w14:paraId="759ABD85" w14:textId="4473EA6D" w:rsidR="00472A9D" w:rsidRPr="00E572C6" w:rsidRDefault="00E572C6"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CCCM teams start to have workshops with committees and groups on sites to gather data on priorities</w:t>
            </w:r>
          </w:p>
        </w:tc>
        <w:tc>
          <w:tcPr>
            <w:tcW w:w="2123" w:type="dxa"/>
            <w:shd w:val="clear" w:color="auto" w:fill="C5E0B3" w:themeFill="accent6" w:themeFillTint="66"/>
          </w:tcPr>
          <w:p w14:paraId="4C659DF6" w14:textId="3AA6D433" w:rsidR="00472A9D" w:rsidRPr="00E572C6" w:rsidRDefault="00E572C6"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 xml:space="preserve">Site-by-site reports on community priorities finalized </w:t>
            </w:r>
          </w:p>
        </w:tc>
        <w:tc>
          <w:tcPr>
            <w:tcW w:w="1240" w:type="dxa"/>
          </w:tcPr>
          <w:p w14:paraId="7169CFF0" w14:textId="21703176" w:rsidR="00472A9D" w:rsidRPr="00E572C6" w:rsidRDefault="00E572C6"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 xml:space="preserve">Yes. </w:t>
            </w:r>
          </w:p>
        </w:tc>
      </w:tr>
      <w:tr w:rsidR="00C96047" w14:paraId="792C3299" w14:textId="77777777" w:rsidTr="00000AEF">
        <w:tc>
          <w:tcPr>
            <w:tcW w:w="2259" w:type="dxa"/>
          </w:tcPr>
          <w:p w14:paraId="259B82B5" w14:textId="4E1CAC65" w:rsidR="00C96047" w:rsidRPr="00C96047" w:rsidRDefault="00C96047"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CCCM-Community-Local Leaders-INGC agreed plan for development</w:t>
            </w:r>
          </w:p>
        </w:tc>
        <w:tc>
          <w:tcPr>
            <w:tcW w:w="1459" w:type="dxa"/>
            <w:shd w:val="clear" w:color="auto" w:fill="F4B083" w:themeFill="accent2" w:themeFillTint="99"/>
          </w:tcPr>
          <w:p w14:paraId="59F213AC" w14:textId="190447DE" w:rsidR="00C96047" w:rsidRPr="00E572C6" w:rsidRDefault="00E572C6"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No plan</w:t>
            </w:r>
          </w:p>
        </w:tc>
        <w:tc>
          <w:tcPr>
            <w:tcW w:w="2224" w:type="dxa"/>
            <w:shd w:val="clear" w:color="auto" w:fill="FFD966" w:themeFill="accent4" w:themeFillTint="99"/>
          </w:tcPr>
          <w:p w14:paraId="36E996FC" w14:textId="5B54E26C" w:rsidR="00C96047" w:rsidRPr="00E572C6" w:rsidRDefault="00E572C6"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Meeting organized with local leaders, community, and INGC for site development plans/needs</w:t>
            </w:r>
          </w:p>
        </w:tc>
        <w:tc>
          <w:tcPr>
            <w:tcW w:w="2123" w:type="dxa"/>
            <w:shd w:val="clear" w:color="auto" w:fill="C5E0B3" w:themeFill="accent6" w:themeFillTint="66"/>
          </w:tcPr>
          <w:p w14:paraId="3A5211CC" w14:textId="2D278930" w:rsidR="00C96047" w:rsidRPr="00E572C6" w:rsidRDefault="00E572C6"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 xml:space="preserve">Plan finalized and presented to the government and community leaders </w:t>
            </w:r>
          </w:p>
        </w:tc>
        <w:tc>
          <w:tcPr>
            <w:tcW w:w="1240" w:type="dxa"/>
          </w:tcPr>
          <w:p w14:paraId="79818730" w14:textId="4529708A" w:rsidR="00C96047" w:rsidRPr="00000AEF" w:rsidRDefault="00000AEF"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Yes.</w:t>
            </w:r>
          </w:p>
        </w:tc>
      </w:tr>
      <w:tr w:rsidR="00C96047" w14:paraId="3A6D441B" w14:textId="77777777" w:rsidTr="00000AEF">
        <w:tc>
          <w:tcPr>
            <w:tcW w:w="2259" w:type="dxa"/>
          </w:tcPr>
          <w:p w14:paraId="05C8B9D8" w14:textId="619597C5" w:rsidR="00C96047" w:rsidRPr="00C96047" w:rsidRDefault="00C96047" w:rsidP="00472A9D">
            <w:pPr>
              <w:jc w:val="both"/>
              <w:rPr>
                <w:rFonts w:ascii="Franklin Gothic Book" w:hAnsi="Franklin Gothic Book" w:cstheme="majorHAnsi"/>
                <w:bCs/>
                <w:sz w:val="20"/>
                <w:szCs w:val="20"/>
              </w:rPr>
            </w:pPr>
            <w:r w:rsidRPr="00C96047">
              <w:rPr>
                <w:rFonts w:ascii="Franklin Gothic Book" w:hAnsi="Franklin Gothic Book" w:cstheme="majorHAnsi"/>
                <w:bCs/>
                <w:sz w:val="20"/>
                <w:szCs w:val="20"/>
              </w:rPr>
              <w:t>Contingency plan</w:t>
            </w:r>
            <w:r>
              <w:rPr>
                <w:rFonts w:ascii="Franklin Gothic Book" w:hAnsi="Franklin Gothic Book" w:cstheme="majorHAnsi"/>
                <w:bCs/>
                <w:sz w:val="20"/>
                <w:szCs w:val="20"/>
              </w:rPr>
              <w:t xml:space="preserve"> for the site or district (that covers the site). </w:t>
            </w:r>
          </w:p>
        </w:tc>
        <w:tc>
          <w:tcPr>
            <w:tcW w:w="1459" w:type="dxa"/>
            <w:shd w:val="clear" w:color="auto" w:fill="F4B083" w:themeFill="accent2" w:themeFillTint="99"/>
          </w:tcPr>
          <w:p w14:paraId="008E423A" w14:textId="1D7CE473" w:rsidR="00C96047" w:rsidRPr="00E572C6" w:rsidRDefault="00E572C6"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No plan</w:t>
            </w:r>
          </w:p>
        </w:tc>
        <w:tc>
          <w:tcPr>
            <w:tcW w:w="2224" w:type="dxa"/>
            <w:shd w:val="clear" w:color="auto" w:fill="FFD966" w:themeFill="accent4" w:themeFillTint="99"/>
          </w:tcPr>
          <w:p w14:paraId="6C8F6BBB" w14:textId="6235845D" w:rsidR="00C96047" w:rsidRPr="00000AEF" w:rsidRDefault="00000AEF"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INGC presents a contingency plan. CCCM provides technical inputs and facilitates community participation.</w:t>
            </w:r>
          </w:p>
        </w:tc>
        <w:tc>
          <w:tcPr>
            <w:tcW w:w="2123" w:type="dxa"/>
            <w:shd w:val="clear" w:color="auto" w:fill="C5E0B3" w:themeFill="accent6" w:themeFillTint="66"/>
          </w:tcPr>
          <w:p w14:paraId="5524DBC5" w14:textId="3DF3A5B8" w:rsidR="00C96047" w:rsidRPr="00000AEF" w:rsidRDefault="00000AEF"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Contingency plan finalized.</w:t>
            </w:r>
          </w:p>
        </w:tc>
        <w:tc>
          <w:tcPr>
            <w:tcW w:w="1240" w:type="dxa"/>
          </w:tcPr>
          <w:p w14:paraId="020FFD18" w14:textId="439F0B9F" w:rsidR="00C96047" w:rsidRPr="00000AEF" w:rsidRDefault="00000AEF" w:rsidP="00472A9D">
            <w:pPr>
              <w:jc w:val="both"/>
              <w:rPr>
                <w:rFonts w:ascii="Franklin Gothic Book" w:hAnsi="Franklin Gothic Book" w:cstheme="majorHAnsi"/>
                <w:bCs/>
                <w:sz w:val="20"/>
                <w:szCs w:val="20"/>
              </w:rPr>
            </w:pPr>
            <w:r>
              <w:rPr>
                <w:rFonts w:ascii="Franklin Gothic Book" w:hAnsi="Franklin Gothic Book" w:cstheme="majorHAnsi"/>
                <w:bCs/>
                <w:sz w:val="20"/>
                <w:szCs w:val="20"/>
              </w:rPr>
              <w:t>Yes.</w:t>
            </w:r>
          </w:p>
        </w:tc>
      </w:tr>
    </w:tbl>
    <w:p w14:paraId="09DA9ABE" w14:textId="4FC85425" w:rsidR="00472A9D" w:rsidRDefault="00472A9D" w:rsidP="00472A9D">
      <w:pPr>
        <w:jc w:val="both"/>
        <w:rPr>
          <w:rFonts w:ascii="Franklin Gothic Book" w:hAnsi="Franklin Gothic Book" w:cstheme="majorHAnsi"/>
          <w:b/>
          <w:sz w:val="20"/>
          <w:szCs w:val="20"/>
        </w:rPr>
      </w:pPr>
    </w:p>
    <w:p w14:paraId="5351006F" w14:textId="658A8FDE" w:rsidR="00135F1D" w:rsidRDefault="00135F1D" w:rsidP="00472A9D">
      <w:pPr>
        <w:jc w:val="both"/>
        <w:rPr>
          <w:rFonts w:ascii="Franklin Gothic Book" w:hAnsi="Franklin Gothic Book" w:cstheme="majorHAnsi"/>
          <w:b/>
          <w:sz w:val="20"/>
          <w:szCs w:val="20"/>
        </w:rPr>
      </w:pPr>
    </w:p>
    <w:p w14:paraId="0FBE26EC" w14:textId="2FFBEE0D" w:rsidR="00135F1D" w:rsidRDefault="00135F1D" w:rsidP="00F66C1E">
      <w:pPr>
        <w:ind w:firstLine="720"/>
        <w:jc w:val="both"/>
        <w:rPr>
          <w:rFonts w:ascii="Franklin Gothic Book" w:hAnsi="Franklin Gothic Book" w:cstheme="majorHAnsi"/>
          <w:bCs/>
          <w:i/>
          <w:iCs/>
          <w:sz w:val="20"/>
          <w:szCs w:val="20"/>
        </w:rPr>
      </w:pPr>
      <w:r>
        <w:rPr>
          <w:rFonts w:ascii="Franklin Gothic Book" w:hAnsi="Franklin Gothic Book" w:cstheme="majorHAnsi"/>
          <w:bCs/>
          <w:i/>
          <w:iCs/>
          <w:sz w:val="20"/>
          <w:szCs w:val="20"/>
        </w:rPr>
        <w:t>c</w:t>
      </w:r>
      <w:r>
        <w:rPr>
          <w:rFonts w:ascii="Franklin Gothic Book" w:hAnsi="Franklin Gothic Book" w:cstheme="majorHAnsi"/>
          <w:bCs/>
          <w:sz w:val="20"/>
          <w:szCs w:val="20"/>
        </w:rPr>
        <w:t xml:space="preserve">. </w:t>
      </w:r>
      <w:r w:rsidR="00F66C1E">
        <w:rPr>
          <w:rFonts w:ascii="Franklin Gothic Book" w:hAnsi="Franklin Gothic Book" w:cstheme="majorHAnsi"/>
          <w:bCs/>
          <w:i/>
          <w:iCs/>
          <w:sz w:val="20"/>
          <w:szCs w:val="20"/>
        </w:rPr>
        <w:t>Desired</w:t>
      </w:r>
      <w:r>
        <w:rPr>
          <w:rFonts w:ascii="Franklin Gothic Book" w:hAnsi="Franklin Gothic Book" w:cstheme="majorHAnsi"/>
          <w:bCs/>
          <w:i/>
          <w:iCs/>
          <w:sz w:val="20"/>
          <w:szCs w:val="20"/>
        </w:rPr>
        <w:t xml:space="preserve"> indicators for exit</w:t>
      </w:r>
    </w:p>
    <w:p w14:paraId="6EE8361F" w14:textId="77777777" w:rsidR="00D435B4" w:rsidRDefault="00D435B4" w:rsidP="00F66C1E">
      <w:pPr>
        <w:ind w:firstLine="720"/>
        <w:jc w:val="both"/>
        <w:rPr>
          <w:rFonts w:ascii="Franklin Gothic Book" w:hAnsi="Franklin Gothic Book" w:cstheme="majorHAnsi"/>
          <w:bCs/>
          <w:i/>
          <w:iCs/>
          <w:sz w:val="20"/>
          <w:szCs w:val="20"/>
        </w:rPr>
      </w:pPr>
    </w:p>
    <w:p w14:paraId="056A1D04" w14:textId="095B53D6" w:rsidR="000E514D" w:rsidRDefault="000E514D" w:rsidP="000E514D">
      <w:pPr>
        <w:ind w:left="1440"/>
        <w:jc w:val="both"/>
        <w:rPr>
          <w:rFonts w:ascii="Franklin Gothic Book" w:hAnsi="Franklin Gothic Book" w:cstheme="majorHAnsi"/>
          <w:bCs/>
          <w:sz w:val="20"/>
          <w:szCs w:val="20"/>
        </w:rPr>
      </w:pPr>
      <w:r>
        <w:rPr>
          <w:rFonts w:ascii="Franklin Gothic Book" w:hAnsi="Franklin Gothic Book" w:cstheme="majorHAnsi"/>
          <w:bCs/>
          <w:sz w:val="20"/>
          <w:szCs w:val="20"/>
        </w:rPr>
        <w:t>CCCM actors will work to meet the following indicators where possible (given the context, funding, needs, partner engagement</w:t>
      </w:r>
      <w:r w:rsidR="00D435B4">
        <w:rPr>
          <w:rFonts w:ascii="Franklin Gothic Book" w:hAnsi="Franklin Gothic Book" w:cstheme="majorHAnsi"/>
          <w:bCs/>
          <w:sz w:val="20"/>
          <w:szCs w:val="20"/>
        </w:rPr>
        <w:t>, government capacity</w:t>
      </w:r>
      <w:r>
        <w:rPr>
          <w:rFonts w:ascii="Franklin Gothic Book" w:hAnsi="Franklin Gothic Book" w:cstheme="majorHAnsi"/>
          <w:bCs/>
          <w:sz w:val="20"/>
          <w:szCs w:val="20"/>
        </w:rPr>
        <w:t xml:space="preserve">). Where CCCM is not able to secure these indicators, teams can pass them to early recovery, development, and government actors as baselines for future activities.  </w:t>
      </w:r>
    </w:p>
    <w:p w14:paraId="0FABF463" w14:textId="52CB43EB" w:rsidR="00344F00" w:rsidRDefault="00344F00" w:rsidP="000E514D">
      <w:pPr>
        <w:ind w:left="1440"/>
        <w:jc w:val="both"/>
        <w:rPr>
          <w:rFonts w:ascii="Franklin Gothic Book" w:hAnsi="Franklin Gothic Book" w:cstheme="majorHAnsi"/>
          <w:bCs/>
          <w:sz w:val="20"/>
          <w:szCs w:val="20"/>
        </w:rPr>
      </w:pPr>
    </w:p>
    <w:p w14:paraId="5AF972EC" w14:textId="77777777" w:rsidR="00344F00" w:rsidRPr="000E514D" w:rsidRDefault="00344F00" w:rsidP="000E514D">
      <w:pPr>
        <w:ind w:left="1440"/>
        <w:jc w:val="both"/>
        <w:rPr>
          <w:rFonts w:ascii="Franklin Gothic Book" w:hAnsi="Franklin Gothic Book" w:cstheme="majorHAnsi"/>
          <w:b/>
          <w:sz w:val="20"/>
          <w:szCs w:val="20"/>
        </w:rPr>
      </w:pPr>
    </w:p>
    <w:p w14:paraId="34E6DDC0" w14:textId="77777777" w:rsidR="00135F1D" w:rsidRDefault="00135F1D" w:rsidP="00472A9D">
      <w:pPr>
        <w:jc w:val="both"/>
        <w:rPr>
          <w:rFonts w:ascii="Franklin Gothic Book" w:hAnsi="Franklin Gothic Book" w:cstheme="majorHAnsi"/>
          <w:b/>
          <w:sz w:val="20"/>
          <w:szCs w:val="20"/>
        </w:rPr>
      </w:pPr>
    </w:p>
    <w:tbl>
      <w:tblPr>
        <w:tblStyle w:val="TableGrid"/>
        <w:tblW w:w="0" w:type="auto"/>
        <w:tblLook w:val="04A0" w:firstRow="1" w:lastRow="0" w:firstColumn="1" w:lastColumn="0" w:noHBand="0" w:noVBand="1"/>
      </w:tblPr>
      <w:tblGrid>
        <w:gridCol w:w="6374"/>
        <w:gridCol w:w="2374"/>
      </w:tblGrid>
      <w:tr w:rsidR="00344F00" w14:paraId="67B01D63" w14:textId="77777777" w:rsidTr="00344F00">
        <w:tc>
          <w:tcPr>
            <w:tcW w:w="8748" w:type="dxa"/>
            <w:gridSpan w:val="2"/>
          </w:tcPr>
          <w:p w14:paraId="089F709E" w14:textId="54603197" w:rsidR="00344F00" w:rsidRDefault="00344F00" w:rsidP="00F66C1E">
            <w:pPr>
              <w:jc w:val="both"/>
              <w:rPr>
                <w:rFonts w:ascii="Franklin Gothic Book" w:hAnsi="Franklin Gothic Book" w:cstheme="majorHAnsi"/>
                <w:b/>
                <w:sz w:val="20"/>
                <w:szCs w:val="20"/>
              </w:rPr>
            </w:pPr>
            <w:r>
              <w:rPr>
                <w:rFonts w:ascii="Franklin Gothic Book" w:hAnsi="Franklin Gothic Book" w:cstheme="majorHAnsi"/>
                <w:b/>
                <w:sz w:val="20"/>
                <w:szCs w:val="20"/>
              </w:rPr>
              <w:lastRenderedPageBreak/>
              <w:t>Site Level Indicators for CCCM exit – Necessary indicators</w:t>
            </w:r>
          </w:p>
        </w:tc>
      </w:tr>
      <w:tr w:rsidR="00344F00" w14:paraId="0E734DC6" w14:textId="77777777" w:rsidTr="00344F00">
        <w:tc>
          <w:tcPr>
            <w:tcW w:w="6374" w:type="dxa"/>
          </w:tcPr>
          <w:p w14:paraId="5999EBBF" w14:textId="77777777" w:rsidR="00344F00" w:rsidRPr="00472A9D" w:rsidRDefault="00344F00" w:rsidP="00F66C1E">
            <w:pPr>
              <w:jc w:val="both"/>
              <w:rPr>
                <w:rFonts w:ascii="Franklin Gothic Book" w:hAnsi="Franklin Gothic Book" w:cstheme="majorHAnsi"/>
                <w:b/>
                <w:sz w:val="20"/>
                <w:szCs w:val="20"/>
              </w:rPr>
            </w:pPr>
            <w:r>
              <w:rPr>
                <w:rFonts w:ascii="Franklin Gothic Book" w:hAnsi="Franklin Gothic Book" w:cstheme="majorHAnsi"/>
                <w:b/>
                <w:sz w:val="20"/>
                <w:szCs w:val="20"/>
              </w:rPr>
              <w:t>Indicator</w:t>
            </w:r>
          </w:p>
          <w:p w14:paraId="7CBB04BB" w14:textId="0D88F133" w:rsidR="00344F00" w:rsidRDefault="00344F00" w:rsidP="00F66C1E">
            <w:pPr>
              <w:jc w:val="both"/>
              <w:rPr>
                <w:rFonts w:ascii="Franklin Gothic Book" w:hAnsi="Franklin Gothic Book" w:cstheme="majorHAnsi"/>
                <w:b/>
                <w:sz w:val="20"/>
                <w:szCs w:val="20"/>
              </w:rPr>
            </w:pPr>
            <w:r>
              <w:rPr>
                <w:rFonts w:ascii="Franklin Gothic Book" w:hAnsi="Franklin Gothic Book" w:cstheme="majorHAnsi"/>
                <w:b/>
                <w:sz w:val="20"/>
                <w:szCs w:val="20"/>
              </w:rPr>
              <w:t>Work completed</w:t>
            </w:r>
          </w:p>
        </w:tc>
        <w:tc>
          <w:tcPr>
            <w:tcW w:w="2374" w:type="dxa"/>
          </w:tcPr>
          <w:p w14:paraId="2DB18620" w14:textId="3DC5B802" w:rsidR="00344F00" w:rsidRPr="00344F00" w:rsidRDefault="00344F00" w:rsidP="00F66C1E">
            <w:pPr>
              <w:jc w:val="both"/>
              <w:rPr>
                <w:rFonts w:ascii="Franklin Gothic Book" w:hAnsi="Franklin Gothic Book" w:cstheme="majorHAnsi"/>
                <w:bCs/>
                <w:sz w:val="20"/>
                <w:szCs w:val="20"/>
              </w:rPr>
            </w:pPr>
            <w:r w:rsidRPr="00344F00">
              <w:rPr>
                <w:rFonts w:ascii="Franklin Gothic Book" w:hAnsi="Franklin Gothic Book" w:cstheme="majorHAnsi"/>
                <w:bCs/>
                <w:sz w:val="20"/>
                <w:szCs w:val="20"/>
              </w:rPr>
              <w:t xml:space="preserve">Funding Secured for 45 </w:t>
            </w:r>
            <w:commentRangeStart w:id="79"/>
            <w:r w:rsidRPr="00344F00">
              <w:rPr>
                <w:rFonts w:ascii="Franklin Gothic Book" w:hAnsi="Franklin Gothic Book" w:cstheme="majorHAnsi"/>
                <w:bCs/>
                <w:sz w:val="20"/>
                <w:szCs w:val="20"/>
              </w:rPr>
              <w:t>sites</w:t>
            </w:r>
            <w:commentRangeEnd w:id="79"/>
            <w:r w:rsidRPr="00344F00">
              <w:rPr>
                <w:rStyle w:val="CommentReference"/>
                <w:bCs/>
              </w:rPr>
              <w:commentReference w:id="79"/>
            </w:r>
            <w:r w:rsidRPr="00344F00">
              <w:rPr>
                <w:rFonts w:ascii="Franklin Gothic Book" w:hAnsi="Franklin Gothic Book" w:cstheme="majorHAnsi"/>
                <w:bCs/>
                <w:sz w:val="20"/>
                <w:szCs w:val="20"/>
              </w:rPr>
              <w:t xml:space="preserve"> (where activity can be completed by IOM)?  </w:t>
            </w:r>
          </w:p>
        </w:tc>
      </w:tr>
      <w:tr w:rsidR="00344F00" w14:paraId="72DD2354" w14:textId="77777777" w:rsidTr="00344F00">
        <w:tc>
          <w:tcPr>
            <w:tcW w:w="6374" w:type="dxa"/>
          </w:tcPr>
          <w:p w14:paraId="2DB343AE" w14:textId="28EB1FBB" w:rsidR="00344F00" w:rsidRPr="00344F00" w:rsidRDefault="00344F00" w:rsidP="00F66C1E">
            <w:pPr>
              <w:jc w:val="both"/>
              <w:rPr>
                <w:rFonts w:ascii="Franklin Gothic Book" w:hAnsi="Franklin Gothic Book" w:cstheme="majorHAnsi"/>
                <w:bCs/>
                <w:sz w:val="20"/>
                <w:szCs w:val="20"/>
              </w:rPr>
            </w:pPr>
            <w:r>
              <w:rPr>
                <w:rFonts w:ascii="Franklin Gothic Book" w:hAnsi="Franklin Gothic Book" w:cstheme="majorHAnsi"/>
                <w:bCs/>
                <w:sz w:val="20"/>
                <w:szCs w:val="20"/>
              </w:rPr>
              <w:t>Fire safety training at each site</w:t>
            </w:r>
          </w:p>
        </w:tc>
        <w:tc>
          <w:tcPr>
            <w:tcW w:w="2374" w:type="dxa"/>
          </w:tcPr>
          <w:p w14:paraId="51382B2C" w14:textId="75429B95" w:rsidR="00344F00" w:rsidRPr="00344F00" w:rsidRDefault="00344F00" w:rsidP="00F66C1E">
            <w:pPr>
              <w:jc w:val="both"/>
              <w:rPr>
                <w:rFonts w:ascii="Franklin Gothic Book" w:hAnsi="Franklin Gothic Book" w:cstheme="majorHAnsi"/>
                <w:bCs/>
                <w:sz w:val="20"/>
                <w:szCs w:val="20"/>
              </w:rPr>
            </w:pPr>
            <w:r w:rsidRPr="00344F00">
              <w:rPr>
                <w:rFonts w:ascii="Franklin Gothic Book" w:hAnsi="Franklin Gothic Book" w:cstheme="majorHAnsi"/>
                <w:bCs/>
                <w:sz w:val="20"/>
                <w:szCs w:val="20"/>
              </w:rPr>
              <w:t>Yes</w:t>
            </w:r>
          </w:p>
        </w:tc>
      </w:tr>
      <w:tr w:rsidR="00344F00" w14:paraId="2A5A5A86" w14:textId="77777777" w:rsidTr="00344F00">
        <w:tc>
          <w:tcPr>
            <w:tcW w:w="6374" w:type="dxa"/>
          </w:tcPr>
          <w:p w14:paraId="77EA25FD" w14:textId="20EB52B2" w:rsidR="00344F00" w:rsidRPr="00344F00" w:rsidRDefault="00344F00" w:rsidP="00F66C1E">
            <w:pPr>
              <w:jc w:val="both"/>
              <w:rPr>
                <w:rFonts w:ascii="Franklin Gothic Book" w:hAnsi="Franklin Gothic Book" w:cstheme="majorHAnsi"/>
                <w:bCs/>
                <w:sz w:val="20"/>
                <w:szCs w:val="20"/>
              </w:rPr>
            </w:pPr>
            <w:r>
              <w:rPr>
                <w:rFonts w:ascii="Franklin Gothic Book" w:hAnsi="Franklin Gothic Book" w:cstheme="majorHAnsi"/>
                <w:bCs/>
                <w:sz w:val="20"/>
                <w:szCs w:val="20"/>
              </w:rPr>
              <w:t>Protection training for site casual workers (at each site where CCCM engages casual workers)</w:t>
            </w:r>
          </w:p>
        </w:tc>
        <w:tc>
          <w:tcPr>
            <w:tcW w:w="2374" w:type="dxa"/>
          </w:tcPr>
          <w:p w14:paraId="6CC05A70" w14:textId="37D6E939" w:rsidR="00344F00" w:rsidRPr="00344F00" w:rsidRDefault="00344F00" w:rsidP="00F66C1E">
            <w:pPr>
              <w:jc w:val="both"/>
              <w:rPr>
                <w:rFonts w:ascii="Franklin Gothic Book" w:hAnsi="Franklin Gothic Book" w:cstheme="majorHAnsi"/>
                <w:bCs/>
                <w:sz w:val="20"/>
                <w:szCs w:val="20"/>
              </w:rPr>
            </w:pPr>
            <w:r w:rsidRPr="00344F00">
              <w:rPr>
                <w:rFonts w:ascii="Franklin Gothic Book" w:hAnsi="Franklin Gothic Book" w:cstheme="majorHAnsi"/>
                <w:bCs/>
                <w:sz w:val="20"/>
                <w:szCs w:val="20"/>
              </w:rPr>
              <w:t>Yes</w:t>
            </w:r>
          </w:p>
        </w:tc>
      </w:tr>
      <w:tr w:rsidR="00344F00" w14:paraId="70D64D69" w14:textId="77777777" w:rsidTr="00344F00">
        <w:tc>
          <w:tcPr>
            <w:tcW w:w="6374" w:type="dxa"/>
          </w:tcPr>
          <w:p w14:paraId="4D3AF697" w14:textId="508A2541" w:rsidR="00344F00" w:rsidRDefault="00344F00" w:rsidP="00F66C1E">
            <w:pPr>
              <w:jc w:val="both"/>
              <w:rPr>
                <w:rFonts w:ascii="Franklin Gothic Book" w:hAnsi="Franklin Gothic Book" w:cstheme="majorHAnsi"/>
                <w:b/>
                <w:sz w:val="20"/>
                <w:szCs w:val="20"/>
              </w:rPr>
            </w:pPr>
            <w:r>
              <w:rPr>
                <w:rFonts w:ascii="Franklin Gothic Book" w:hAnsi="Franklin Gothic Book" w:cstheme="majorHAnsi"/>
                <w:bCs/>
                <w:sz w:val="20"/>
                <w:szCs w:val="20"/>
              </w:rPr>
              <w:t>Site has at least four committees (men, women, youth, etc.)</w:t>
            </w:r>
          </w:p>
        </w:tc>
        <w:tc>
          <w:tcPr>
            <w:tcW w:w="2374" w:type="dxa"/>
          </w:tcPr>
          <w:p w14:paraId="6A12DDDD" w14:textId="08305784" w:rsidR="00344F00" w:rsidRPr="00344F00" w:rsidRDefault="00344F00" w:rsidP="00F66C1E">
            <w:pPr>
              <w:jc w:val="both"/>
              <w:rPr>
                <w:rFonts w:ascii="Franklin Gothic Book" w:hAnsi="Franklin Gothic Book" w:cstheme="majorHAnsi"/>
                <w:bCs/>
                <w:sz w:val="20"/>
                <w:szCs w:val="20"/>
              </w:rPr>
            </w:pPr>
            <w:r w:rsidRPr="00344F00">
              <w:rPr>
                <w:rFonts w:ascii="Franklin Gothic Book" w:hAnsi="Franklin Gothic Book" w:cstheme="majorHAnsi"/>
                <w:bCs/>
                <w:sz w:val="20"/>
                <w:szCs w:val="20"/>
              </w:rPr>
              <w:t>Yes</w:t>
            </w:r>
          </w:p>
        </w:tc>
      </w:tr>
      <w:tr w:rsidR="00344F00" w14:paraId="2B2DFD4B" w14:textId="77777777" w:rsidTr="00344F00">
        <w:tc>
          <w:tcPr>
            <w:tcW w:w="6374" w:type="dxa"/>
          </w:tcPr>
          <w:p w14:paraId="3838830A" w14:textId="1EFB10EF" w:rsidR="00344F00" w:rsidRDefault="00344F00" w:rsidP="00F66C1E">
            <w:pPr>
              <w:jc w:val="both"/>
              <w:rPr>
                <w:rFonts w:ascii="Franklin Gothic Book" w:hAnsi="Franklin Gothic Book" w:cstheme="majorHAnsi"/>
                <w:b/>
                <w:sz w:val="20"/>
                <w:szCs w:val="20"/>
              </w:rPr>
            </w:pPr>
            <w:r>
              <w:rPr>
                <w:rFonts w:ascii="Franklin Gothic Book" w:hAnsi="Franklin Gothic Book" w:cstheme="majorHAnsi"/>
                <w:bCs/>
                <w:sz w:val="20"/>
                <w:szCs w:val="20"/>
              </w:rPr>
              <w:t xml:space="preserve">CCCM provides financial support to at least one committee for income generation activities </w:t>
            </w:r>
          </w:p>
        </w:tc>
        <w:tc>
          <w:tcPr>
            <w:tcW w:w="2374" w:type="dxa"/>
          </w:tcPr>
          <w:p w14:paraId="6B07F424" w14:textId="782722AF" w:rsidR="00344F00" w:rsidRPr="00344F00" w:rsidRDefault="00344F00" w:rsidP="00F66C1E">
            <w:pPr>
              <w:jc w:val="both"/>
              <w:rPr>
                <w:rFonts w:ascii="Franklin Gothic Book" w:hAnsi="Franklin Gothic Book" w:cstheme="majorHAnsi"/>
                <w:bCs/>
                <w:sz w:val="20"/>
                <w:szCs w:val="20"/>
              </w:rPr>
            </w:pPr>
            <w:r w:rsidRPr="00344F00">
              <w:rPr>
                <w:rFonts w:ascii="Franklin Gothic Book" w:hAnsi="Franklin Gothic Book" w:cstheme="majorHAnsi"/>
                <w:bCs/>
                <w:sz w:val="20"/>
                <w:szCs w:val="20"/>
              </w:rPr>
              <w:t>Yes</w:t>
            </w:r>
          </w:p>
        </w:tc>
      </w:tr>
      <w:tr w:rsidR="00344F00" w14:paraId="1C7B14F4" w14:textId="77777777" w:rsidTr="00344F00">
        <w:tc>
          <w:tcPr>
            <w:tcW w:w="6374" w:type="dxa"/>
          </w:tcPr>
          <w:p w14:paraId="59B10CBA" w14:textId="53D69B2F" w:rsidR="00344F00" w:rsidRDefault="00344F00" w:rsidP="00F66C1E">
            <w:pPr>
              <w:jc w:val="both"/>
              <w:rPr>
                <w:rFonts w:ascii="Franklin Gothic Book" w:hAnsi="Franklin Gothic Book" w:cstheme="majorHAnsi"/>
                <w:b/>
                <w:sz w:val="20"/>
                <w:szCs w:val="20"/>
              </w:rPr>
            </w:pPr>
            <w:r>
              <w:rPr>
                <w:rFonts w:ascii="Franklin Gothic Book" w:hAnsi="Franklin Gothic Book" w:cstheme="majorHAnsi"/>
                <w:bCs/>
                <w:sz w:val="20"/>
                <w:szCs w:val="20"/>
              </w:rPr>
              <w:t>Theater troupe has visited the site with key messages</w:t>
            </w:r>
          </w:p>
        </w:tc>
        <w:tc>
          <w:tcPr>
            <w:tcW w:w="2374" w:type="dxa"/>
          </w:tcPr>
          <w:p w14:paraId="78422464" w14:textId="1958A341" w:rsidR="00344F00" w:rsidRPr="00344F00" w:rsidRDefault="00344F00" w:rsidP="00F66C1E">
            <w:pPr>
              <w:jc w:val="both"/>
              <w:rPr>
                <w:rFonts w:ascii="Franklin Gothic Book" w:hAnsi="Franklin Gothic Book" w:cstheme="majorHAnsi"/>
                <w:bCs/>
                <w:sz w:val="20"/>
                <w:szCs w:val="20"/>
              </w:rPr>
            </w:pPr>
            <w:r w:rsidRPr="00344F00">
              <w:rPr>
                <w:rFonts w:ascii="Franklin Gothic Book" w:hAnsi="Franklin Gothic Book" w:cstheme="majorHAnsi"/>
                <w:bCs/>
                <w:sz w:val="20"/>
                <w:szCs w:val="20"/>
              </w:rPr>
              <w:t>Yes</w:t>
            </w:r>
          </w:p>
        </w:tc>
      </w:tr>
      <w:tr w:rsidR="00344F00" w14:paraId="3D353E10" w14:textId="77777777" w:rsidTr="00344F00">
        <w:tc>
          <w:tcPr>
            <w:tcW w:w="6374" w:type="dxa"/>
          </w:tcPr>
          <w:p w14:paraId="43CF2680" w14:textId="1529C1BA" w:rsidR="00344F00" w:rsidRDefault="00344F00" w:rsidP="00000AEF">
            <w:pPr>
              <w:jc w:val="both"/>
              <w:rPr>
                <w:rFonts w:ascii="Franklin Gothic Book" w:hAnsi="Franklin Gothic Book" w:cstheme="majorHAnsi"/>
                <w:b/>
                <w:sz w:val="20"/>
                <w:szCs w:val="20"/>
              </w:rPr>
            </w:pPr>
            <w:r>
              <w:rPr>
                <w:rFonts w:ascii="Franklin Gothic Book" w:hAnsi="Franklin Gothic Book" w:cstheme="majorHAnsi"/>
                <w:bCs/>
                <w:sz w:val="20"/>
                <w:szCs w:val="20"/>
              </w:rPr>
              <w:t>Site leaders receive training on data collection and reporting</w:t>
            </w:r>
          </w:p>
        </w:tc>
        <w:tc>
          <w:tcPr>
            <w:tcW w:w="2374" w:type="dxa"/>
          </w:tcPr>
          <w:p w14:paraId="7D04D390" w14:textId="35567199" w:rsidR="00344F00" w:rsidRPr="00344F00" w:rsidRDefault="00344F00" w:rsidP="00000AEF">
            <w:pPr>
              <w:jc w:val="both"/>
              <w:rPr>
                <w:rFonts w:ascii="Franklin Gothic Book" w:hAnsi="Franklin Gothic Book" w:cstheme="majorHAnsi"/>
                <w:bCs/>
                <w:sz w:val="20"/>
                <w:szCs w:val="20"/>
              </w:rPr>
            </w:pPr>
            <w:r w:rsidRPr="00344F00">
              <w:rPr>
                <w:rFonts w:ascii="Franklin Gothic Book" w:hAnsi="Franklin Gothic Book" w:cstheme="majorHAnsi"/>
                <w:bCs/>
                <w:sz w:val="20"/>
                <w:szCs w:val="20"/>
              </w:rPr>
              <w:t>Yes</w:t>
            </w:r>
          </w:p>
        </w:tc>
      </w:tr>
      <w:tr w:rsidR="00344F00" w14:paraId="5E9EB295" w14:textId="77777777" w:rsidTr="00344F00">
        <w:tc>
          <w:tcPr>
            <w:tcW w:w="6374" w:type="dxa"/>
          </w:tcPr>
          <w:p w14:paraId="1E053FB6" w14:textId="3BC38516" w:rsidR="00344F00" w:rsidRDefault="00344F00" w:rsidP="00F66C1E">
            <w:pPr>
              <w:jc w:val="both"/>
              <w:rPr>
                <w:rFonts w:ascii="Franklin Gothic Book" w:hAnsi="Franklin Gothic Book" w:cstheme="majorHAnsi"/>
                <w:b/>
                <w:sz w:val="20"/>
                <w:szCs w:val="20"/>
              </w:rPr>
            </w:pPr>
            <w:r>
              <w:rPr>
                <w:rFonts w:ascii="Franklin Gothic Book" w:hAnsi="Franklin Gothic Book" w:cstheme="majorHAnsi"/>
                <w:bCs/>
                <w:sz w:val="20"/>
                <w:szCs w:val="20"/>
              </w:rPr>
              <w:t>All HH on site have provisionary DUATS</w:t>
            </w:r>
          </w:p>
        </w:tc>
        <w:tc>
          <w:tcPr>
            <w:tcW w:w="2374" w:type="dxa"/>
          </w:tcPr>
          <w:p w14:paraId="4A69F9BD" w14:textId="683612E5" w:rsidR="00344F00" w:rsidRPr="00344F00" w:rsidRDefault="00344F00" w:rsidP="00F66C1E">
            <w:pPr>
              <w:jc w:val="both"/>
              <w:rPr>
                <w:rFonts w:ascii="Franklin Gothic Book" w:hAnsi="Franklin Gothic Book" w:cstheme="majorHAnsi"/>
                <w:bCs/>
                <w:sz w:val="20"/>
                <w:szCs w:val="20"/>
              </w:rPr>
            </w:pPr>
            <w:r w:rsidRPr="00344F00">
              <w:rPr>
                <w:rFonts w:ascii="Franklin Gothic Book" w:hAnsi="Franklin Gothic Book" w:cstheme="majorHAnsi"/>
                <w:bCs/>
                <w:sz w:val="20"/>
                <w:szCs w:val="20"/>
              </w:rPr>
              <w:t>N/A</w:t>
            </w:r>
          </w:p>
        </w:tc>
      </w:tr>
      <w:tr w:rsidR="00344F00" w14:paraId="5283F0F6" w14:textId="77777777" w:rsidTr="00344F00">
        <w:tc>
          <w:tcPr>
            <w:tcW w:w="6374" w:type="dxa"/>
          </w:tcPr>
          <w:p w14:paraId="0A107855" w14:textId="559BA24B" w:rsidR="00344F00" w:rsidRDefault="00344F00" w:rsidP="00F66C1E">
            <w:pPr>
              <w:jc w:val="both"/>
              <w:rPr>
                <w:rFonts w:ascii="Franklin Gothic Book" w:hAnsi="Franklin Gothic Book" w:cstheme="majorHAnsi"/>
                <w:b/>
                <w:sz w:val="20"/>
                <w:szCs w:val="20"/>
              </w:rPr>
            </w:pPr>
            <w:r>
              <w:rPr>
                <w:rFonts w:ascii="Franklin Gothic Book" w:hAnsi="Franklin Gothic Book" w:cstheme="majorHAnsi"/>
                <w:bCs/>
                <w:sz w:val="20"/>
                <w:szCs w:val="20"/>
              </w:rPr>
              <w:t>All HH on site have a tent or a full emergency shelter kit (tarps, poles, tools)</w:t>
            </w:r>
          </w:p>
        </w:tc>
        <w:tc>
          <w:tcPr>
            <w:tcW w:w="2374" w:type="dxa"/>
          </w:tcPr>
          <w:p w14:paraId="34E50F2D" w14:textId="6A5ECD8D" w:rsidR="00344F00" w:rsidRPr="00344F00" w:rsidRDefault="00344F00" w:rsidP="00F66C1E">
            <w:pPr>
              <w:jc w:val="both"/>
              <w:rPr>
                <w:rFonts w:ascii="Franklin Gothic Book" w:hAnsi="Franklin Gothic Book" w:cstheme="majorHAnsi"/>
                <w:bCs/>
                <w:sz w:val="20"/>
                <w:szCs w:val="20"/>
              </w:rPr>
            </w:pPr>
            <w:r w:rsidRPr="00344F00">
              <w:rPr>
                <w:rFonts w:ascii="Franklin Gothic Book" w:hAnsi="Franklin Gothic Book" w:cstheme="majorHAnsi"/>
                <w:bCs/>
                <w:sz w:val="20"/>
                <w:szCs w:val="20"/>
              </w:rPr>
              <w:t>Yes</w:t>
            </w:r>
          </w:p>
        </w:tc>
      </w:tr>
      <w:tr w:rsidR="00344F00" w14:paraId="4D6069DF" w14:textId="77777777" w:rsidTr="00344F00">
        <w:tc>
          <w:tcPr>
            <w:tcW w:w="6374" w:type="dxa"/>
          </w:tcPr>
          <w:p w14:paraId="0CBB4DBE" w14:textId="0C062C08" w:rsidR="00344F00" w:rsidRDefault="00344F00" w:rsidP="00F66C1E">
            <w:pPr>
              <w:jc w:val="both"/>
              <w:rPr>
                <w:rFonts w:ascii="Franklin Gothic Book" w:hAnsi="Franklin Gothic Book" w:cstheme="majorHAnsi"/>
                <w:b/>
                <w:sz w:val="20"/>
                <w:szCs w:val="20"/>
              </w:rPr>
            </w:pPr>
            <w:r>
              <w:rPr>
                <w:rFonts w:ascii="Franklin Gothic Book" w:hAnsi="Franklin Gothic Book" w:cstheme="majorHAnsi"/>
                <w:bCs/>
                <w:sz w:val="20"/>
                <w:szCs w:val="20"/>
              </w:rPr>
              <w:t>Protection actor available on site</w:t>
            </w:r>
          </w:p>
        </w:tc>
        <w:tc>
          <w:tcPr>
            <w:tcW w:w="2374" w:type="dxa"/>
          </w:tcPr>
          <w:p w14:paraId="08A21731" w14:textId="4F118967" w:rsidR="00344F00" w:rsidRPr="00344F00" w:rsidRDefault="00344F00" w:rsidP="00F66C1E">
            <w:pPr>
              <w:jc w:val="both"/>
              <w:rPr>
                <w:rFonts w:ascii="Franklin Gothic Book" w:hAnsi="Franklin Gothic Book" w:cstheme="majorHAnsi"/>
                <w:bCs/>
                <w:sz w:val="20"/>
                <w:szCs w:val="20"/>
              </w:rPr>
            </w:pPr>
            <w:r w:rsidRPr="00344F00">
              <w:rPr>
                <w:rFonts w:ascii="Franklin Gothic Book" w:hAnsi="Franklin Gothic Book" w:cstheme="majorHAnsi"/>
                <w:bCs/>
                <w:sz w:val="20"/>
                <w:szCs w:val="20"/>
              </w:rPr>
              <w:t>Partially</w:t>
            </w:r>
          </w:p>
        </w:tc>
      </w:tr>
      <w:tr w:rsidR="00344F00" w14:paraId="5806F539" w14:textId="77777777" w:rsidTr="00344F00">
        <w:tc>
          <w:tcPr>
            <w:tcW w:w="6374" w:type="dxa"/>
          </w:tcPr>
          <w:p w14:paraId="099C9D8F" w14:textId="0D58B854" w:rsidR="00344F00" w:rsidRDefault="00344F00" w:rsidP="00F66C1E">
            <w:pPr>
              <w:jc w:val="both"/>
              <w:rPr>
                <w:rFonts w:ascii="Franklin Gothic Book" w:hAnsi="Franklin Gothic Book" w:cstheme="majorHAnsi"/>
                <w:b/>
                <w:sz w:val="20"/>
                <w:szCs w:val="20"/>
              </w:rPr>
            </w:pPr>
            <w:r>
              <w:rPr>
                <w:rFonts w:ascii="Franklin Gothic Book" w:hAnsi="Franklin Gothic Book" w:cstheme="majorHAnsi"/>
                <w:bCs/>
                <w:sz w:val="20"/>
                <w:szCs w:val="20"/>
              </w:rPr>
              <w:t xml:space="preserve">All HH can access a water point within 500 meters </w:t>
            </w:r>
          </w:p>
        </w:tc>
        <w:tc>
          <w:tcPr>
            <w:tcW w:w="2374" w:type="dxa"/>
          </w:tcPr>
          <w:p w14:paraId="5855360A" w14:textId="07361A89" w:rsidR="00344F00" w:rsidRPr="00344F00" w:rsidRDefault="00344F00" w:rsidP="00F66C1E">
            <w:pPr>
              <w:jc w:val="both"/>
              <w:rPr>
                <w:rFonts w:ascii="Franklin Gothic Book" w:hAnsi="Franklin Gothic Book" w:cstheme="majorHAnsi"/>
                <w:bCs/>
                <w:sz w:val="20"/>
                <w:szCs w:val="20"/>
              </w:rPr>
            </w:pPr>
            <w:r w:rsidRPr="00344F00">
              <w:rPr>
                <w:rFonts w:ascii="Franklin Gothic Book" w:hAnsi="Franklin Gothic Book" w:cstheme="majorHAnsi"/>
                <w:bCs/>
                <w:sz w:val="20"/>
                <w:szCs w:val="20"/>
              </w:rPr>
              <w:t>N/A</w:t>
            </w:r>
          </w:p>
        </w:tc>
      </w:tr>
      <w:tr w:rsidR="00344F00" w14:paraId="3D7B2E65" w14:textId="77777777" w:rsidTr="00344F00">
        <w:tc>
          <w:tcPr>
            <w:tcW w:w="6374" w:type="dxa"/>
          </w:tcPr>
          <w:p w14:paraId="34EF5642" w14:textId="66A82F45" w:rsidR="00344F00" w:rsidRDefault="00344F00" w:rsidP="00F66C1E">
            <w:pPr>
              <w:jc w:val="both"/>
              <w:rPr>
                <w:rFonts w:ascii="Franklin Gothic Book" w:hAnsi="Franklin Gothic Book" w:cstheme="majorHAnsi"/>
                <w:b/>
                <w:sz w:val="20"/>
                <w:szCs w:val="20"/>
              </w:rPr>
            </w:pPr>
            <w:r>
              <w:rPr>
                <w:rFonts w:ascii="Franklin Gothic Book" w:hAnsi="Franklin Gothic Book" w:cstheme="majorHAnsi"/>
                <w:bCs/>
                <w:sz w:val="20"/>
                <w:szCs w:val="20"/>
              </w:rPr>
              <w:t>All HH have a household latrine</w:t>
            </w:r>
          </w:p>
        </w:tc>
        <w:tc>
          <w:tcPr>
            <w:tcW w:w="2374" w:type="dxa"/>
          </w:tcPr>
          <w:p w14:paraId="5CCCF260" w14:textId="0F2927D8" w:rsidR="00344F00" w:rsidRPr="00344F00" w:rsidRDefault="00344F00" w:rsidP="00F66C1E">
            <w:pPr>
              <w:jc w:val="both"/>
              <w:rPr>
                <w:rFonts w:ascii="Franklin Gothic Book" w:hAnsi="Franklin Gothic Book" w:cstheme="majorHAnsi"/>
                <w:bCs/>
                <w:sz w:val="20"/>
                <w:szCs w:val="20"/>
              </w:rPr>
            </w:pPr>
            <w:r w:rsidRPr="00344F00">
              <w:rPr>
                <w:rFonts w:ascii="Franklin Gothic Book" w:hAnsi="Franklin Gothic Book" w:cstheme="majorHAnsi"/>
                <w:bCs/>
                <w:sz w:val="20"/>
                <w:szCs w:val="20"/>
              </w:rPr>
              <w:t>N/A</w:t>
            </w:r>
          </w:p>
        </w:tc>
      </w:tr>
      <w:tr w:rsidR="00344F00" w14:paraId="0ABA4A8F" w14:textId="77777777" w:rsidTr="00344F00">
        <w:tc>
          <w:tcPr>
            <w:tcW w:w="6374" w:type="dxa"/>
          </w:tcPr>
          <w:p w14:paraId="41F339C1" w14:textId="04EF29AE" w:rsidR="00344F00" w:rsidRDefault="00344F00" w:rsidP="00F66C1E">
            <w:pPr>
              <w:jc w:val="both"/>
              <w:rPr>
                <w:rFonts w:ascii="Franklin Gothic Book" w:hAnsi="Franklin Gothic Book" w:cstheme="majorHAnsi"/>
                <w:b/>
                <w:sz w:val="20"/>
                <w:szCs w:val="20"/>
              </w:rPr>
            </w:pPr>
            <w:r>
              <w:rPr>
                <w:rFonts w:ascii="Franklin Gothic Book" w:hAnsi="Franklin Gothic Book" w:cstheme="majorHAnsi"/>
                <w:bCs/>
                <w:sz w:val="20"/>
                <w:szCs w:val="20"/>
              </w:rPr>
              <w:t>Child Friendly Space on site</w:t>
            </w:r>
          </w:p>
        </w:tc>
        <w:tc>
          <w:tcPr>
            <w:tcW w:w="2374" w:type="dxa"/>
          </w:tcPr>
          <w:p w14:paraId="2AFB6E11" w14:textId="70568798" w:rsidR="00344F00" w:rsidRPr="00344F00" w:rsidRDefault="00344F00" w:rsidP="00F66C1E">
            <w:pPr>
              <w:jc w:val="both"/>
              <w:rPr>
                <w:rFonts w:ascii="Franklin Gothic Book" w:hAnsi="Franklin Gothic Book" w:cstheme="majorHAnsi"/>
                <w:bCs/>
                <w:sz w:val="20"/>
                <w:szCs w:val="20"/>
              </w:rPr>
            </w:pPr>
            <w:r w:rsidRPr="00344F00">
              <w:rPr>
                <w:rFonts w:ascii="Franklin Gothic Book" w:hAnsi="Franklin Gothic Book" w:cstheme="majorHAnsi"/>
                <w:bCs/>
                <w:sz w:val="20"/>
                <w:szCs w:val="20"/>
              </w:rPr>
              <w:t>N/A</w:t>
            </w:r>
          </w:p>
        </w:tc>
      </w:tr>
      <w:tr w:rsidR="00344F00" w14:paraId="489CE901" w14:textId="77777777" w:rsidTr="00344F00">
        <w:tc>
          <w:tcPr>
            <w:tcW w:w="6374" w:type="dxa"/>
          </w:tcPr>
          <w:p w14:paraId="49DE87DC" w14:textId="6649E7AC" w:rsidR="00344F00" w:rsidRDefault="00344F00" w:rsidP="00F66C1E">
            <w:pPr>
              <w:jc w:val="both"/>
              <w:rPr>
                <w:rFonts w:ascii="Franklin Gothic Book" w:hAnsi="Franklin Gothic Book" w:cstheme="majorHAnsi"/>
                <w:b/>
                <w:sz w:val="20"/>
                <w:szCs w:val="20"/>
              </w:rPr>
            </w:pPr>
            <w:r>
              <w:rPr>
                <w:rFonts w:ascii="Franklin Gothic Book" w:hAnsi="Franklin Gothic Book" w:cstheme="majorHAnsi"/>
                <w:bCs/>
                <w:sz w:val="20"/>
                <w:szCs w:val="20"/>
              </w:rPr>
              <w:t>Mobile clinic regularly visits the site</w:t>
            </w:r>
          </w:p>
        </w:tc>
        <w:tc>
          <w:tcPr>
            <w:tcW w:w="2374" w:type="dxa"/>
          </w:tcPr>
          <w:p w14:paraId="790ED20B" w14:textId="3243A26D" w:rsidR="00344F00" w:rsidRPr="00344F00" w:rsidRDefault="00344F00" w:rsidP="00F66C1E">
            <w:pPr>
              <w:jc w:val="both"/>
              <w:rPr>
                <w:rFonts w:ascii="Franklin Gothic Book" w:hAnsi="Franklin Gothic Book" w:cstheme="majorHAnsi"/>
                <w:bCs/>
                <w:sz w:val="20"/>
                <w:szCs w:val="20"/>
              </w:rPr>
            </w:pPr>
            <w:r w:rsidRPr="00344F00">
              <w:rPr>
                <w:rFonts w:ascii="Franklin Gothic Book" w:hAnsi="Franklin Gothic Book" w:cstheme="majorHAnsi"/>
                <w:bCs/>
                <w:sz w:val="20"/>
                <w:szCs w:val="20"/>
              </w:rPr>
              <w:t>Partially</w:t>
            </w:r>
          </w:p>
        </w:tc>
      </w:tr>
      <w:tr w:rsidR="00344F00" w14:paraId="4D94188C" w14:textId="77777777" w:rsidTr="00344F00">
        <w:tc>
          <w:tcPr>
            <w:tcW w:w="6374" w:type="dxa"/>
          </w:tcPr>
          <w:p w14:paraId="3C51D7D5" w14:textId="63060A08" w:rsidR="00344F00" w:rsidRDefault="00344F00" w:rsidP="00F66C1E">
            <w:pPr>
              <w:jc w:val="both"/>
              <w:rPr>
                <w:rFonts w:ascii="Franklin Gothic Book" w:hAnsi="Franklin Gothic Book" w:cstheme="majorHAnsi"/>
                <w:b/>
                <w:sz w:val="20"/>
                <w:szCs w:val="20"/>
              </w:rPr>
            </w:pPr>
            <w:r>
              <w:rPr>
                <w:rFonts w:ascii="Franklin Gothic Book" w:hAnsi="Franklin Gothic Book" w:cstheme="majorHAnsi"/>
                <w:bCs/>
                <w:sz w:val="20"/>
                <w:szCs w:val="20"/>
              </w:rPr>
              <w:t xml:space="preserve">All HH have access to a </w:t>
            </w:r>
            <w:proofErr w:type="spellStart"/>
            <w:r>
              <w:rPr>
                <w:rFonts w:ascii="Franklin Gothic Book" w:hAnsi="Franklin Gothic Book" w:cstheme="majorHAnsi"/>
                <w:bCs/>
                <w:sz w:val="20"/>
                <w:szCs w:val="20"/>
              </w:rPr>
              <w:t>machamba</w:t>
            </w:r>
            <w:proofErr w:type="spellEnd"/>
            <w:r>
              <w:rPr>
                <w:rFonts w:ascii="Franklin Gothic Book" w:hAnsi="Franklin Gothic Book" w:cstheme="majorHAnsi"/>
                <w:bCs/>
                <w:sz w:val="20"/>
                <w:szCs w:val="20"/>
              </w:rPr>
              <w:t xml:space="preserve"> for cultivation</w:t>
            </w:r>
          </w:p>
        </w:tc>
        <w:tc>
          <w:tcPr>
            <w:tcW w:w="2374" w:type="dxa"/>
          </w:tcPr>
          <w:p w14:paraId="2AD1CC37" w14:textId="12FE6E0D" w:rsidR="00344F00" w:rsidRPr="00344F00" w:rsidRDefault="00344F00" w:rsidP="00F66C1E">
            <w:pPr>
              <w:jc w:val="both"/>
              <w:rPr>
                <w:rFonts w:ascii="Franklin Gothic Book" w:hAnsi="Franklin Gothic Book" w:cstheme="majorHAnsi"/>
                <w:bCs/>
                <w:sz w:val="20"/>
                <w:szCs w:val="20"/>
              </w:rPr>
            </w:pPr>
            <w:r>
              <w:rPr>
                <w:rFonts w:ascii="Franklin Gothic Book" w:hAnsi="Franklin Gothic Book" w:cstheme="majorHAnsi"/>
                <w:bCs/>
                <w:sz w:val="20"/>
                <w:szCs w:val="20"/>
              </w:rPr>
              <w:t>N/A</w:t>
            </w:r>
          </w:p>
        </w:tc>
      </w:tr>
      <w:tr w:rsidR="00344F00" w14:paraId="682D5540" w14:textId="77777777" w:rsidTr="00344F00">
        <w:tc>
          <w:tcPr>
            <w:tcW w:w="6374" w:type="dxa"/>
          </w:tcPr>
          <w:p w14:paraId="647BBC18" w14:textId="57A7BED4" w:rsidR="00344F00" w:rsidRDefault="00344F00" w:rsidP="00F66C1E">
            <w:pPr>
              <w:jc w:val="both"/>
              <w:rPr>
                <w:rFonts w:ascii="Franklin Gothic Book" w:hAnsi="Franklin Gothic Book" w:cstheme="majorHAnsi"/>
                <w:b/>
                <w:sz w:val="20"/>
                <w:szCs w:val="20"/>
              </w:rPr>
            </w:pPr>
            <w:r>
              <w:rPr>
                <w:rFonts w:ascii="Franklin Gothic Book" w:hAnsi="Franklin Gothic Book" w:cstheme="majorHAnsi"/>
                <w:bCs/>
                <w:sz w:val="20"/>
                <w:szCs w:val="20"/>
              </w:rPr>
              <w:t>Disability assessment conducted on site</w:t>
            </w:r>
          </w:p>
        </w:tc>
        <w:tc>
          <w:tcPr>
            <w:tcW w:w="2374" w:type="dxa"/>
          </w:tcPr>
          <w:p w14:paraId="79EBDA94" w14:textId="315AE8EE" w:rsidR="00344F00" w:rsidRPr="00344F00" w:rsidRDefault="00344F00" w:rsidP="00F66C1E">
            <w:pPr>
              <w:jc w:val="both"/>
              <w:rPr>
                <w:rFonts w:ascii="Franklin Gothic Book" w:hAnsi="Franklin Gothic Book" w:cstheme="majorHAnsi"/>
                <w:bCs/>
                <w:sz w:val="20"/>
                <w:szCs w:val="20"/>
              </w:rPr>
            </w:pPr>
            <w:r w:rsidRPr="00344F00">
              <w:rPr>
                <w:rFonts w:ascii="Franklin Gothic Book" w:hAnsi="Franklin Gothic Book" w:cstheme="majorHAnsi"/>
                <w:bCs/>
                <w:sz w:val="20"/>
                <w:szCs w:val="20"/>
              </w:rPr>
              <w:t>N/A</w:t>
            </w:r>
          </w:p>
        </w:tc>
      </w:tr>
      <w:tr w:rsidR="00285411" w14:paraId="34632CCC" w14:textId="77777777" w:rsidTr="00344F00">
        <w:tc>
          <w:tcPr>
            <w:tcW w:w="6374" w:type="dxa"/>
          </w:tcPr>
          <w:p w14:paraId="69EBFFBB" w14:textId="19070AB5" w:rsidR="00285411" w:rsidRDefault="00285411" w:rsidP="00F66C1E">
            <w:pPr>
              <w:jc w:val="both"/>
              <w:rPr>
                <w:rFonts w:ascii="Franklin Gothic Book" w:hAnsi="Franklin Gothic Book" w:cstheme="majorHAnsi"/>
                <w:bCs/>
                <w:sz w:val="20"/>
                <w:szCs w:val="20"/>
              </w:rPr>
            </w:pPr>
            <w:r>
              <w:rPr>
                <w:rFonts w:ascii="Franklin Gothic Book" w:hAnsi="Franklin Gothic Book" w:cstheme="majorHAnsi"/>
                <w:bCs/>
                <w:sz w:val="20"/>
                <w:szCs w:val="20"/>
              </w:rPr>
              <w:t xml:space="preserve">Livelihoods project initiated </w:t>
            </w:r>
          </w:p>
        </w:tc>
        <w:tc>
          <w:tcPr>
            <w:tcW w:w="2374" w:type="dxa"/>
          </w:tcPr>
          <w:p w14:paraId="1DBE9B94" w14:textId="2191869C" w:rsidR="00285411" w:rsidRDefault="00285411" w:rsidP="00F66C1E">
            <w:pPr>
              <w:jc w:val="both"/>
              <w:rPr>
                <w:rFonts w:ascii="Franklin Gothic Book" w:hAnsi="Franklin Gothic Book" w:cstheme="majorHAnsi"/>
                <w:bCs/>
                <w:sz w:val="20"/>
                <w:szCs w:val="20"/>
              </w:rPr>
            </w:pPr>
            <w:r>
              <w:rPr>
                <w:rFonts w:ascii="Franklin Gothic Book" w:hAnsi="Franklin Gothic Book" w:cstheme="majorHAnsi"/>
                <w:bCs/>
                <w:sz w:val="20"/>
                <w:szCs w:val="20"/>
              </w:rPr>
              <w:t>N/A</w:t>
            </w:r>
          </w:p>
        </w:tc>
      </w:tr>
      <w:tr w:rsidR="00344F00" w14:paraId="581DBC98" w14:textId="77777777" w:rsidTr="00344F00">
        <w:tc>
          <w:tcPr>
            <w:tcW w:w="6374" w:type="dxa"/>
          </w:tcPr>
          <w:p w14:paraId="67B6C15F" w14:textId="37C3474B" w:rsidR="00344F00" w:rsidRDefault="00344F00" w:rsidP="00F66C1E">
            <w:pPr>
              <w:jc w:val="both"/>
              <w:rPr>
                <w:rFonts w:ascii="Franklin Gothic Book" w:hAnsi="Franklin Gothic Book" w:cstheme="majorHAnsi"/>
                <w:b/>
                <w:sz w:val="20"/>
                <w:szCs w:val="20"/>
              </w:rPr>
            </w:pPr>
            <w:r>
              <w:rPr>
                <w:rFonts w:ascii="Franklin Gothic Book" w:hAnsi="Franklin Gothic Book" w:cstheme="majorHAnsi"/>
                <w:bCs/>
                <w:sz w:val="20"/>
                <w:szCs w:val="20"/>
              </w:rPr>
              <w:t>Site-wide lighting system</w:t>
            </w:r>
          </w:p>
        </w:tc>
        <w:tc>
          <w:tcPr>
            <w:tcW w:w="2374" w:type="dxa"/>
          </w:tcPr>
          <w:p w14:paraId="6925543E" w14:textId="18871E4C" w:rsidR="00344F00" w:rsidRPr="00344F00" w:rsidRDefault="00344F00" w:rsidP="00F66C1E">
            <w:pPr>
              <w:jc w:val="both"/>
              <w:rPr>
                <w:rFonts w:ascii="Franklin Gothic Book" w:hAnsi="Franklin Gothic Book" w:cstheme="majorHAnsi"/>
                <w:bCs/>
                <w:sz w:val="20"/>
                <w:szCs w:val="20"/>
              </w:rPr>
            </w:pPr>
            <w:r>
              <w:rPr>
                <w:rFonts w:ascii="Franklin Gothic Book" w:hAnsi="Franklin Gothic Book" w:cstheme="majorHAnsi"/>
                <w:bCs/>
                <w:sz w:val="20"/>
                <w:szCs w:val="20"/>
              </w:rPr>
              <w:t>Partially</w:t>
            </w:r>
          </w:p>
        </w:tc>
      </w:tr>
    </w:tbl>
    <w:p w14:paraId="5B9843D2" w14:textId="7B6EBDF4" w:rsidR="00472A9D" w:rsidRDefault="00472A9D" w:rsidP="00472A9D">
      <w:pPr>
        <w:jc w:val="both"/>
        <w:rPr>
          <w:rFonts w:ascii="Franklin Gothic Book" w:hAnsi="Franklin Gothic Book" w:cstheme="majorHAnsi"/>
          <w:b/>
          <w:sz w:val="20"/>
          <w:szCs w:val="20"/>
        </w:rPr>
      </w:pPr>
    </w:p>
    <w:p w14:paraId="627A44B5" w14:textId="77777777" w:rsidR="00472A9D" w:rsidRPr="00472A9D" w:rsidRDefault="00472A9D" w:rsidP="00472A9D">
      <w:pPr>
        <w:jc w:val="both"/>
        <w:rPr>
          <w:rFonts w:ascii="Franklin Gothic Book" w:hAnsi="Franklin Gothic Book" w:cstheme="majorHAnsi"/>
          <w:b/>
          <w:sz w:val="20"/>
          <w:szCs w:val="20"/>
        </w:rPr>
      </w:pPr>
    </w:p>
    <w:p w14:paraId="69581091" w14:textId="717F854C" w:rsidR="00932DD6" w:rsidRPr="007923E5" w:rsidRDefault="00960DA8" w:rsidP="00960DA8">
      <w:pPr>
        <w:pStyle w:val="cccmSubtitle"/>
        <w:spacing w:before="0" w:after="0" w:line="276" w:lineRule="auto"/>
        <w:jc w:val="left"/>
        <w:rPr>
          <w:rFonts w:ascii="Franklin Gothic Book" w:hAnsi="Franklin Gothic Book" w:cstheme="majorHAnsi"/>
          <w:b/>
          <w:sz w:val="20"/>
          <w:szCs w:val="20"/>
        </w:rPr>
      </w:pPr>
      <w:r w:rsidRPr="007923E5">
        <w:rPr>
          <w:rFonts w:ascii="Franklin Gothic Book" w:hAnsi="Franklin Gothic Book" w:cstheme="majorHAnsi"/>
          <w:b/>
          <w:sz w:val="20"/>
          <w:szCs w:val="20"/>
        </w:rPr>
        <w:t xml:space="preserve">6. </w:t>
      </w:r>
      <w:r w:rsidR="00932DD6" w:rsidRPr="007923E5">
        <w:rPr>
          <w:rFonts w:ascii="Franklin Gothic Book" w:hAnsi="Franklin Gothic Book" w:cstheme="majorHAnsi"/>
          <w:b/>
          <w:sz w:val="20"/>
          <w:szCs w:val="20"/>
        </w:rPr>
        <w:t>Assumptions and Risks</w:t>
      </w:r>
    </w:p>
    <w:p w14:paraId="64ADA917" w14:textId="77777777" w:rsidR="00960DA8" w:rsidRPr="007923E5" w:rsidRDefault="00960DA8" w:rsidP="00AE4E90">
      <w:pPr>
        <w:autoSpaceDE w:val="0"/>
        <w:autoSpaceDN w:val="0"/>
        <w:adjustRightInd w:val="0"/>
        <w:jc w:val="both"/>
        <w:rPr>
          <w:rFonts w:ascii="Franklin Gothic Book" w:hAnsi="Franklin Gothic Book" w:cstheme="majorHAnsi"/>
          <w:sz w:val="20"/>
          <w:szCs w:val="20"/>
          <w:lang w:val="en"/>
        </w:rPr>
      </w:pPr>
    </w:p>
    <w:p w14:paraId="728087E1" w14:textId="5A0B54D0" w:rsidR="002E3FD7" w:rsidRPr="007923E5" w:rsidRDefault="00726559" w:rsidP="00AE4E90">
      <w:pPr>
        <w:autoSpaceDE w:val="0"/>
        <w:autoSpaceDN w:val="0"/>
        <w:adjustRightInd w:val="0"/>
        <w:jc w:val="both"/>
        <w:rPr>
          <w:rFonts w:ascii="Franklin Gothic Book" w:hAnsi="Franklin Gothic Book" w:cstheme="majorHAnsi"/>
          <w:sz w:val="20"/>
          <w:szCs w:val="20"/>
          <w:lang w:val="en"/>
        </w:rPr>
      </w:pPr>
      <w:r w:rsidRPr="007923E5">
        <w:rPr>
          <w:rFonts w:ascii="Franklin Gothic Book" w:hAnsi="Franklin Gothic Book" w:cstheme="majorHAnsi"/>
          <w:sz w:val="20"/>
          <w:szCs w:val="20"/>
          <w:lang w:val="en"/>
        </w:rPr>
        <w:t>Th</w:t>
      </w:r>
      <w:r w:rsidR="006D0F49">
        <w:rPr>
          <w:rFonts w:ascii="Franklin Gothic Book" w:hAnsi="Franklin Gothic Book" w:cstheme="majorHAnsi"/>
          <w:sz w:val="20"/>
          <w:szCs w:val="20"/>
          <w:lang w:val="en"/>
        </w:rPr>
        <w:t>e CCCM strategy assumes</w:t>
      </w:r>
      <w:r w:rsidR="00357F3C">
        <w:rPr>
          <w:rFonts w:ascii="Franklin Gothic Book" w:hAnsi="Franklin Gothic Book" w:cstheme="majorHAnsi"/>
          <w:sz w:val="20"/>
          <w:szCs w:val="20"/>
          <w:lang w:val="en"/>
        </w:rPr>
        <w:t>:</w:t>
      </w:r>
      <w:r w:rsidR="002E3FD7" w:rsidRPr="007923E5">
        <w:rPr>
          <w:rFonts w:ascii="Franklin Gothic Book" w:hAnsi="Franklin Gothic Book" w:cstheme="majorHAnsi"/>
          <w:sz w:val="20"/>
          <w:szCs w:val="20"/>
          <w:lang w:val="en"/>
        </w:rPr>
        <w:t xml:space="preserve"> </w:t>
      </w:r>
    </w:p>
    <w:p w14:paraId="22C7C3C2" w14:textId="77777777" w:rsidR="00960DA8" w:rsidRPr="007923E5" w:rsidRDefault="00960DA8" w:rsidP="00AE4E90">
      <w:pPr>
        <w:autoSpaceDE w:val="0"/>
        <w:autoSpaceDN w:val="0"/>
        <w:adjustRightInd w:val="0"/>
        <w:jc w:val="both"/>
        <w:rPr>
          <w:rFonts w:ascii="Franklin Gothic Book" w:hAnsi="Franklin Gothic Book" w:cstheme="majorHAnsi"/>
          <w:sz w:val="20"/>
          <w:szCs w:val="20"/>
          <w:lang w:val="en"/>
        </w:rPr>
      </w:pPr>
    </w:p>
    <w:p w14:paraId="6ADB59AE" w14:textId="1F590983" w:rsidR="006D0F49" w:rsidRDefault="006D0F49" w:rsidP="006D0F49">
      <w:pPr>
        <w:autoSpaceDE w:val="0"/>
        <w:autoSpaceDN w:val="0"/>
        <w:adjustRightInd w:val="0"/>
        <w:jc w:val="both"/>
        <w:rPr>
          <w:rFonts w:ascii="Franklin Gothic Book" w:hAnsi="Franklin Gothic Book" w:cstheme="majorHAnsi"/>
          <w:sz w:val="20"/>
          <w:szCs w:val="20"/>
          <w:lang w:val="en"/>
        </w:rPr>
      </w:pPr>
      <w:r w:rsidRPr="006D0F49">
        <w:rPr>
          <w:rFonts w:ascii="Franklin Gothic Book" w:hAnsi="Franklin Gothic Book" w:cstheme="majorHAnsi"/>
          <w:sz w:val="20"/>
          <w:szCs w:val="20"/>
          <w:lang w:val="en"/>
        </w:rPr>
        <w:sym w:font="Wingdings" w:char="F0E0"/>
      </w:r>
      <w:r>
        <w:rPr>
          <w:rFonts w:ascii="Franklin Gothic Book" w:hAnsi="Franklin Gothic Book" w:cstheme="majorHAnsi"/>
          <w:sz w:val="20"/>
          <w:szCs w:val="20"/>
          <w:lang w:val="en"/>
        </w:rPr>
        <w:t xml:space="preserve"> </w:t>
      </w:r>
      <w:r w:rsidR="00357F3C" w:rsidRPr="006D0F49">
        <w:rPr>
          <w:rFonts w:ascii="Franklin Gothic Book" w:hAnsi="Franklin Gothic Book" w:cstheme="majorHAnsi"/>
          <w:sz w:val="20"/>
          <w:szCs w:val="20"/>
          <w:lang w:val="en"/>
        </w:rPr>
        <w:t xml:space="preserve">Provincial and district level government actors are willing to </w:t>
      </w:r>
      <w:r w:rsidR="002E3FD7" w:rsidRPr="006D0F49">
        <w:rPr>
          <w:rFonts w:ascii="Franklin Gothic Book" w:hAnsi="Franklin Gothic Book" w:cstheme="majorHAnsi"/>
          <w:sz w:val="20"/>
          <w:szCs w:val="20"/>
          <w:lang w:val="en"/>
        </w:rPr>
        <w:t xml:space="preserve">actively </w:t>
      </w:r>
      <w:r w:rsidR="00726559" w:rsidRPr="006D0F49">
        <w:rPr>
          <w:rFonts w:ascii="Franklin Gothic Book" w:hAnsi="Franklin Gothic Book" w:cstheme="majorHAnsi"/>
          <w:sz w:val="20"/>
          <w:szCs w:val="20"/>
          <w:lang w:val="en"/>
        </w:rPr>
        <w:t>engage</w:t>
      </w:r>
      <w:r w:rsidR="002E3FD7" w:rsidRPr="006D0F49">
        <w:rPr>
          <w:rFonts w:ascii="Franklin Gothic Book" w:hAnsi="Franklin Gothic Book" w:cstheme="majorHAnsi"/>
          <w:sz w:val="20"/>
          <w:szCs w:val="20"/>
          <w:lang w:val="en"/>
        </w:rPr>
        <w:t xml:space="preserve"> in and/or support</w:t>
      </w:r>
      <w:r w:rsidR="00726559" w:rsidRPr="006D0F49">
        <w:rPr>
          <w:rFonts w:ascii="Franklin Gothic Book" w:hAnsi="Franklin Gothic Book" w:cstheme="majorHAnsi"/>
          <w:sz w:val="20"/>
          <w:szCs w:val="20"/>
          <w:lang w:val="en"/>
        </w:rPr>
        <w:t xml:space="preserve"> </w:t>
      </w:r>
      <w:r w:rsidR="00357F3C" w:rsidRPr="006D0F49">
        <w:rPr>
          <w:rFonts w:ascii="Franklin Gothic Book" w:hAnsi="Franklin Gothic Book" w:cstheme="majorHAnsi"/>
          <w:sz w:val="20"/>
          <w:szCs w:val="20"/>
          <w:lang w:val="en"/>
        </w:rPr>
        <w:t xml:space="preserve">CCCM actors. </w:t>
      </w:r>
      <w:r w:rsidR="002E3FD7" w:rsidRPr="006D0F49">
        <w:rPr>
          <w:rFonts w:ascii="Franklin Gothic Book" w:hAnsi="Franklin Gothic Book" w:cstheme="majorHAnsi"/>
          <w:sz w:val="20"/>
          <w:szCs w:val="20"/>
          <w:lang w:val="en"/>
        </w:rPr>
        <w:t xml:space="preserve"> </w:t>
      </w:r>
    </w:p>
    <w:p w14:paraId="3A327939" w14:textId="77777777" w:rsidR="006D0F49" w:rsidRDefault="006D0F49" w:rsidP="006D0F49">
      <w:pPr>
        <w:autoSpaceDE w:val="0"/>
        <w:autoSpaceDN w:val="0"/>
        <w:adjustRightInd w:val="0"/>
        <w:jc w:val="both"/>
        <w:rPr>
          <w:rFonts w:ascii="Franklin Gothic Book" w:hAnsi="Franklin Gothic Book" w:cstheme="majorHAnsi"/>
          <w:sz w:val="20"/>
          <w:szCs w:val="20"/>
          <w:lang w:val="en"/>
        </w:rPr>
      </w:pPr>
      <w:r w:rsidRPr="006D0F49">
        <w:rPr>
          <w:rFonts w:ascii="Franklin Gothic Book" w:hAnsi="Franklin Gothic Book" w:cstheme="majorHAnsi"/>
          <w:sz w:val="20"/>
          <w:szCs w:val="20"/>
          <w:lang w:val="en"/>
        </w:rPr>
        <w:sym w:font="Wingdings" w:char="F0E0"/>
      </w:r>
      <w:r>
        <w:rPr>
          <w:rFonts w:ascii="Franklin Gothic Book" w:hAnsi="Franklin Gothic Book" w:cstheme="majorHAnsi"/>
          <w:sz w:val="20"/>
          <w:szCs w:val="20"/>
          <w:lang w:val="en"/>
        </w:rPr>
        <w:t xml:space="preserve"> </w:t>
      </w:r>
      <w:r w:rsidR="00733843" w:rsidRPr="006D0F49">
        <w:rPr>
          <w:rFonts w:ascii="Franklin Gothic Book" w:hAnsi="Franklin Gothic Book" w:cstheme="majorHAnsi"/>
          <w:sz w:val="20"/>
          <w:szCs w:val="20"/>
          <w:lang w:val="en"/>
        </w:rPr>
        <w:t xml:space="preserve">Humanitarian partners and early recovery actors will continue to deliver assistance and provide services in resettlement sites. </w:t>
      </w:r>
    </w:p>
    <w:p w14:paraId="55DB1542" w14:textId="0242A9D0" w:rsidR="00733843" w:rsidRPr="006D0F49" w:rsidRDefault="006D0F49" w:rsidP="006D0F49">
      <w:pPr>
        <w:autoSpaceDE w:val="0"/>
        <w:autoSpaceDN w:val="0"/>
        <w:adjustRightInd w:val="0"/>
        <w:jc w:val="both"/>
        <w:rPr>
          <w:rFonts w:ascii="Franklin Gothic Book" w:hAnsi="Franklin Gothic Book" w:cstheme="majorHAnsi"/>
          <w:sz w:val="20"/>
          <w:szCs w:val="20"/>
          <w:lang w:val="en"/>
        </w:rPr>
      </w:pPr>
      <w:r w:rsidRPr="006D0F49">
        <w:rPr>
          <w:rFonts w:ascii="Franklin Gothic Book" w:hAnsi="Franklin Gothic Book" w:cstheme="majorHAnsi"/>
          <w:sz w:val="20"/>
          <w:szCs w:val="20"/>
          <w:lang w:val="en"/>
        </w:rPr>
        <w:sym w:font="Wingdings" w:char="F0E0"/>
      </w:r>
      <w:r>
        <w:rPr>
          <w:rFonts w:ascii="Franklin Gothic Book" w:hAnsi="Franklin Gothic Book" w:cstheme="majorHAnsi"/>
          <w:sz w:val="20"/>
          <w:szCs w:val="20"/>
          <w:lang w:val="en"/>
        </w:rPr>
        <w:t xml:space="preserve"> </w:t>
      </w:r>
      <w:r w:rsidR="00733843" w:rsidRPr="006D0F49">
        <w:rPr>
          <w:rFonts w:ascii="Franklin Gothic Book" w:hAnsi="Franklin Gothic Book" w:cstheme="majorHAnsi"/>
          <w:sz w:val="20"/>
          <w:szCs w:val="20"/>
          <w:lang w:val="en"/>
        </w:rPr>
        <w:t xml:space="preserve">Resettled populations will </w:t>
      </w:r>
      <w:r>
        <w:rPr>
          <w:rFonts w:ascii="Franklin Gothic Book" w:hAnsi="Franklin Gothic Book" w:cstheme="majorHAnsi"/>
          <w:sz w:val="20"/>
          <w:szCs w:val="20"/>
          <w:lang w:val="en"/>
        </w:rPr>
        <w:t>remain</w:t>
      </w:r>
      <w:r w:rsidR="00733843" w:rsidRPr="006D0F49">
        <w:rPr>
          <w:rFonts w:ascii="Franklin Gothic Book" w:hAnsi="Franklin Gothic Book" w:cstheme="majorHAnsi"/>
          <w:sz w:val="20"/>
          <w:szCs w:val="20"/>
          <w:lang w:val="en"/>
        </w:rPr>
        <w:t xml:space="preserve"> </w:t>
      </w:r>
      <w:r>
        <w:rPr>
          <w:rFonts w:ascii="Franklin Gothic Book" w:hAnsi="Franklin Gothic Book" w:cstheme="majorHAnsi"/>
          <w:sz w:val="20"/>
          <w:szCs w:val="20"/>
          <w:lang w:val="en"/>
        </w:rPr>
        <w:t>on-side</w:t>
      </w:r>
      <w:r w:rsidR="00733843" w:rsidRPr="006D0F49">
        <w:rPr>
          <w:rFonts w:ascii="Franklin Gothic Book" w:hAnsi="Franklin Gothic Book" w:cstheme="majorHAnsi"/>
          <w:sz w:val="20"/>
          <w:szCs w:val="20"/>
          <w:lang w:val="en"/>
        </w:rPr>
        <w:t xml:space="preserve"> as humanitarian assistance reduces. </w:t>
      </w:r>
    </w:p>
    <w:p w14:paraId="0B316490" w14:textId="0CDA4B3F" w:rsidR="00D5631B" w:rsidRDefault="006D0F49" w:rsidP="006D0F49">
      <w:pPr>
        <w:autoSpaceDE w:val="0"/>
        <w:autoSpaceDN w:val="0"/>
        <w:adjustRightInd w:val="0"/>
        <w:jc w:val="both"/>
        <w:rPr>
          <w:rFonts w:ascii="Franklin Gothic Book" w:hAnsi="Franklin Gothic Book" w:cstheme="majorHAnsi"/>
          <w:sz w:val="20"/>
          <w:szCs w:val="20"/>
          <w:lang w:val="en"/>
        </w:rPr>
      </w:pPr>
      <w:r w:rsidRPr="006D0F49">
        <w:rPr>
          <w:rFonts w:ascii="Franklin Gothic Book" w:hAnsi="Franklin Gothic Book" w:cstheme="majorHAnsi"/>
          <w:sz w:val="20"/>
          <w:szCs w:val="20"/>
          <w:lang w:val="en"/>
        </w:rPr>
        <w:sym w:font="Wingdings" w:char="F0E0"/>
      </w:r>
      <w:r>
        <w:rPr>
          <w:rFonts w:ascii="Franklin Gothic Book" w:hAnsi="Franklin Gothic Book" w:cstheme="majorHAnsi"/>
          <w:sz w:val="20"/>
          <w:szCs w:val="20"/>
          <w:lang w:val="en"/>
        </w:rPr>
        <w:t xml:space="preserve"> </w:t>
      </w:r>
      <w:r w:rsidR="002E3FD7" w:rsidRPr="006D0F49">
        <w:rPr>
          <w:rFonts w:ascii="Franklin Gothic Book" w:hAnsi="Franklin Gothic Book" w:cstheme="majorHAnsi"/>
          <w:sz w:val="20"/>
          <w:szCs w:val="20"/>
          <w:lang w:val="en"/>
        </w:rPr>
        <w:t xml:space="preserve">Funds and resources remain available for the implementation of suggested </w:t>
      </w:r>
      <w:r w:rsidR="00C47C83" w:rsidRPr="006D0F49">
        <w:rPr>
          <w:rFonts w:ascii="Franklin Gothic Book" w:hAnsi="Franklin Gothic Book" w:cstheme="majorHAnsi"/>
          <w:sz w:val="20"/>
          <w:szCs w:val="20"/>
          <w:lang w:val="en"/>
        </w:rPr>
        <w:t xml:space="preserve">priority </w:t>
      </w:r>
      <w:r w:rsidR="002E3FD7" w:rsidRPr="006D0F49">
        <w:rPr>
          <w:rFonts w:ascii="Franklin Gothic Book" w:hAnsi="Franklin Gothic Book" w:cstheme="majorHAnsi"/>
          <w:sz w:val="20"/>
          <w:szCs w:val="20"/>
          <w:lang w:val="en"/>
        </w:rPr>
        <w:t>activities in line with the donors and government priorities.</w:t>
      </w:r>
    </w:p>
    <w:p w14:paraId="43ACDF9D" w14:textId="77777777" w:rsidR="006D0F49" w:rsidRPr="006D0F49" w:rsidRDefault="006D0F49" w:rsidP="006D0F49">
      <w:pPr>
        <w:autoSpaceDE w:val="0"/>
        <w:autoSpaceDN w:val="0"/>
        <w:adjustRightInd w:val="0"/>
        <w:jc w:val="both"/>
        <w:rPr>
          <w:rFonts w:ascii="Franklin Gothic Book" w:hAnsi="Franklin Gothic Book" w:cstheme="majorHAnsi"/>
          <w:sz w:val="20"/>
          <w:szCs w:val="20"/>
          <w:lang w:val="en"/>
        </w:rPr>
      </w:pPr>
    </w:p>
    <w:p w14:paraId="121B4962" w14:textId="39223638" w:rsidR="00733843" w:rsidRDefault="00733843" w:rsidP="00733843">
      <w:pPr>
        <w:autoSpaceDE w:val="0"/>
        <w:autoSpaceDN w:val="0"/>
        <w:adjustRightInd w:val="0"/>
        <w:jc w:val="both"/>
        <w:rPr>
          <w:rFonts w:ascii="Franklin Gothic Book" w:hAnsi="Franklin Gothic Book" w:cstheme="majorHAnsi"/>
          <w:sz w:val="20"/>
          <w:szCs w:val="20"/>
          <w:lang w:val="en"/>
        </w:rPr>
      </w:pPr>
      <w:r w:rsidRPr="006D0F49">
        <w:rPr>
          <w:rFonts w:ascii="Franklin Gothic Book" w:hAnsi="Franklin Gothic Book" w:cstheme="majorHAnsi"/>
          <w:sz w:val="20"/>
          <w:szCs w:val="20"/>
          <w:u w:val="single"/>
          <w:lang w:val="en"/>
        </w:rPr>
        <w:t>Risks</w:t>
      </w:r>
      <w:r>
        <w:rPr>
          <w:rFonts w:ascii="Franklin Gothic Book" w:hAnsi="Franklin Gothic Book" w:cstheme="majorHAnsi"/>
          <w:sz w:val="20"/>
          <w:szCs w:val="20"/>
          <w:lang w:val="en"/>
        </w:rPr>
        <w:t xml:space="preserve">: Lessons learned from previous recovery periods in Mozambique show that inadequate access to livelihood opportunities, essential services (health clinics, schools), and continuing protection concerns may force some households to abandon resettlement sites. </w:t>
      </w:r>
      <w:r w:rsidR="006D0F49">
        <w:rPr>
          <w:rFonts w:ascii="Franklin Gothic Book" w:hAnsi="Franklin Gothic Book" w:cstheme="majorHAnsi"/>
          <w:sz w:val="20"/>
          <w:szCs w:val="20"/>
          <w:lang w:val="en"/>
        </w:rPr>
        <w:t xml:space="preserve">There is also a risk that the Cyclone </w:t>
      </w:r>
      <w:proofErr w:type="spellStart"/>
      <w:r w:rsidR="006D0F49">
        <w:rPr>
          <w:rFonts w:ascii="Franklin Gothic Book" w:hAnsi="Franklin Gothic Book" w:cstheme="majorHAnsi"/>
          <w:sz w:val="20"/>
          <w:szCs w:val="20"/>
          <w:lang w:val="en"/>
        </w:rPr>
        <w:t>Idai</w:t>
      </w:r>
      <w:proofErr w:type="spellEnd"/>
      <w:r w:rsidR="006D0F49">
        <w:rPr>
          <w:rFonts w:ascii="Franklin Gothic Book" w:hAnsi="Franklin Gothic Book" w:cstheme="majorHAnsi"/>
          <w:sz w:val="20"/>
          <w:szCs w:val="20"/>
          <w:lang w:val="en"/>
        </w:rPr>
        <w:t xml:space="preserve"> response will remain underfunded, limiting the scope of CCCM activities. </w:t>
      </w:r>
    </w:p>
    <w:p w14:paraId="3C1A3BEA" w14:textId="77777777" w:rsidR="00733843" w:rsidRPr="00733843" w:rsidRDefault="00733843" w:rsidP="00733843">
      <w:pPr>
        <w:autoSpaceDE w:val="0"/>
        <w:autoSpaceDN w:val="0"/>
        <w:adjustRightInd w:val="0"/>
        <w:jc w:val="both"/>
        <w:rPr>
          <w:rFonts w:ascii="Franklin Gothic Book" w:hAnsi="Franklin Gothic Book" w:cstheme="majorHAnsi"/>
          <w:sz w:val="20"/>
          <w:szCs w:val="20"/>
          <w:lang w:val="en"/>
        </w:rPr>
      </w:pPr>
    </w:p>
    <w:p w14:paraId="6CAFC46D" w14:textId="01356330" w:rsidR="00726559" w:rsidRPr="007923E5" w:rsidRDefault="00733843" w:rsidP="0059489A">
      <w:pPr>
        <w:autoSpaceDE w:val="0"/>
        <w:autoSpaceDN w:val="0"/>
        <w:adjustRightInd w:val="0"/>
        <w:jc w:val="both"/>
        <w:rPr>
          <w:rFonts w:ascii="Franklin Gothic Book" w:hAnsi="Franklin Gothic Book" w:cstheme="majorHAnsi"/>
          <w:sz w:val="20"/>
          <w:szCs w:val="20"/>
        </w:rPr>
      </w:pPr>
      <w:r>
        <w:rPr>
          <w:rFonts w:ascii="Franklin Gothic Book" w:hAnsi="Franklin Gothic Book" w:cstheme="majorHAnsi"/>
          <w:sz w:val="20"/>
          <w:szCs w:val="20"/>
        </w:rPr>
        <w:t>The CCCM strategy – with an emphasis on information sharing, advocacy, and site improvements –</w:t>
      </w:r>
      <w:r w:rsidR="006D0F49">
        <w:rPr>
          <w:rFonts w:ascii="Franklin Gothic Book" w:hAnsi="Franklin Gothic Book" w:cstheme="majorHAnsi"/>
          <w:sz w:val="20"/>
          <w:szCs w:val="20"/>
        </w:rPr>
        <w:t xml:space="preserve"> i</w:t>
      </w:r>
      <w:r>
        <w:rPr>
          <w:rFonts w:ascii="Franklin Gothic Book" w:hAnsi="Franklin Gothic Book" w:cstheme="majorHAnsi"/>
          <w:sz w:val="20"/>
          <w:szCs w:val="20"/>
        </w:rPr>
        <w:t xml:space="preserve">s designed to accommodate these assumptions and risks. </w:t>
      </w:r>
    </w:p>
    <w:p w14:paraId="40760E99" w14:textId="77777777" w:rsidR="00614FA8" w:rsidRPr="007923E5" w:rsidRDefault="00614FA8" w:rsidP="0059489A">
      <w:pPr>
        <w:autoSpaceDE w:val="0"/>
        <w:autoSpaceDN w:val="0"/>
        <w:adjustRightInd w:val="0"/>
        <w:jc w:val="both"/>
        <w:rPr>
          <w:rFonts w:ascii="Franklin Gothic Book" w:hAnsi="Franklin Gothic Book" w:cstheme="majorHAnsi"/>
          <w:sz w:val="20"/>
          <w:szCs w:val="20"/>
        </w:rPr>
      </w:pPr>
    </w:p>
    <w:p w14:paraId="2E0F8C0D" w14:textId="07570A87" w:rsidR="00932DD6" w:rsidRPr="007923E5" w:rsidRDefault="00960DA8" w:rsidP="00960DA8">
      <w:pPr>
        <w:pStyle w:val="cccmSubtitle"/>
        <w:spacing w:before="0" w:after="0" w:line="276" w:lineRule="auto"/>
        <w:jc w:val="left"/>
        <w:rPr>
          <w:rFonts w:ascii="Franklin Gothic Book" w:hAnsi="Franklin Gothic Book" w:cstheme="majorHAnsi"/>
          <w:b/>
          <w:sz w:val="20"/>
          <w:szCs w:val="20"/>
        </w:rPr>
      </w:pPr>
      <w:r w:rsidRPr="007923E5">
        <w:rPr>
          <w:rFonts w:ascii="Franklin Gothic Book" w:hAnsi="Franklin Gothic Book" w:cstheme="majorHAnsi"/>
          <w:b/>
          <w:sz w:val="20"/>
          <w:szCs w:val="20"/>
        </w:rPr>
        <w:t xml:space="preserve">7. </w:t>
      </w:r>
      <w:r w:rsidR="00932DD6" w:rsidRPr="007923E5">
        <w:rPr>
          <w:rFonts w:ascii="Franklin Gothic Book" w:hAnsi="Franklin Gothic Book" w:cstheme="majorHAnsi"/>
          <w:b/>
          <w:sz w:val="20"/>
          <w:szCs w:val="20"/>
        </w:rPr>
        <w:t>Timeframe</w:t>
      </w:r>
    </w:p>
    <w:p w14:paraId="3F4FED32" w14:textId="77777777" w:rsidR="00614FA8" w:rsidRPr="007923E5" w:rsidRDefault="00614FA8" w:rsidP="0059489A">
      <w:pPr>
        <w:autoSpaceDE w:val="0"/>
        <w:autoSpaceDN w:val="0"/>
        <w:adjustRightInd w:val="0"/>
        <w:jc w:val="both"/>
        <w:rPr>
          <w:rFonts w:ascii="Franklin Gothic Book" w:hAnsi="Franklin Gothic Book" w:cstheme="majorHAnsi"/>
          <w:sz w:val="20"/>
          <w:szCs w:val="20"/>
        </w:rPr>
      </w:pPr>
    </w:p>
    <w:p w14:paraId="37AD97BE" w14:textId="15558072" w:rsidR="000F2EE7" w:rsidRPr="00CB2257" w:rsidRDefault="00CB2257" w:rsidP="0059489A">
      <w:pPr>
        <w:autoSpaceDE w:val="0"/>
        <w:autoSpaceDN w:val="0"/>
        <w:adjustRightInd w:val="0"/>
        <w:jc w:val="both"/>
        <w:rPr>
          <w:rFonts w:ascii="Franklin Gothic Book" w:hAnsi="Franklin Gothic Book" w:cstheme="majorHAnsi"/>
          <w:sz w:val="20"/>
          <w:szCs w:val="20"/>
          <w:lang w:val="en"/>
        </w:rPr>
      </w:pPr>
      <w:r>
        <w:rPr>
          <w:rFonts w:ascii="Franklin Gothic Book" w:hAnsi="Franklin Gothic Book" w:cstheme="majorHAnsi"/>
          <w:sz w:val="20"/>
          <w:szCs w:val="20"/>
        </w:rPr>
        <w:t xml:space="preserve"> </w:t>
      </w:r>
      <w:commentRangeStart w:id="80"/>
      <w:r w:rsidR="006D0F49">
        <w:rPr>
          <w:rFonts w:ascii="Franklin Gothic Book" w:hAnsi="Franklin Gothic Book" w:cstheme="majorHAnsi"/>
          <w:sz w:val="20"/>
          <w:szCs w:val="20"/>
        </w:rPr>
        <w:t xml:space="preserve">Based on current needs, </w:t>
      </w:r>
      <w:r w:rsidR="005853AF">
        <w:rPr>
          <w:rFonts w:ascii="Franklin Gothic Book" w:hAnsi="Franklin Gothic Book" w:cstheme="majorHAnsi"/>
          <w:sz w:val="20"/>
          <w:szCs w:val="20"/>
        </w:rPr>
        <w:t xml:space="preserve">CCCM actors </w:t>
      </w:r>
      <w:r w:rsidR="006D0F49">
        <w:rPr>
          <w:rFonts w:ascii="Franklin Gothic Book" w:hAnsi="Franklin Gothic Book" w:cstheme="majorHAnsi"/>
          <w:sz w:val="20"/>
          <w:szCs w:val="20"/>
        </w:rPr>
        <w:t>will initiate the</w:t>
      </w:r>
      <w:r w:rsidR="005853AF">
        <w:rPr>
          <w:rFonts w:ascii="Franklin Gothic Book" w:hAnsi="Franklin Gothic Book" w:cstheme="majorHAnsi"/>
          <w:sz w:val="20"/>
          <w:szCs w:val="20"/>
        </w:rPr>
        <w:t xml:space="preserve"> withdraw in late 2019 leading to a total handover of CCCM activities by Ma</w:t>
      </w:r>
      <w:r w:rsidR="00E572C6">
        <w:rPr>
          <w:rFonts w:ascii="Franklin Gothic Book" w:hAnsi="Franklin Gothic Book" w:cstheme="majorHAnsi"/>
          <w:sz w:val="20"/>
          <w:szCs w:val="20"/>
        </w:rPr>
        <w:t>y</w:t>
      </w:r>
      <w:r w:rsidR="005853AF">
        <w:rPr>
          <w:rFonts w:ascii="Franklin Gothic Book" w:hAnsi="Franklin Gothic Book" w:cstheme="majorHAnsi"/>
          <w:sz w:val="20"/>
          <w:szCs w:val="20"/>
        </w:rPr>
        <w:t xml:space="preserve"> </w:t>
      </w:r>
      <w:commentRangeStart w:id="81"/>
      <w:r w:rsidR="005853AF">
        <w:rPr>
          <w:rFonts w:ascii="Franklin Gothic Book" w:hAnsi="Franklin Gothic Book" w:cstheme="majorHAnsi"/>
          <w:sz w:val="20"/>
          <w:szCs w:val="20"/>
        </w:rPr>
        <w:t>2020</w:t>
      </w:r>
      <w:commentRangeEnd w:id="81"/>
      <w:r w:rsidR="005E519A">
        <w:rPr>
          <w:rStyle w:val="CommentReference"/>
        </w:rPr>
        <w:commentReference w:id="81"/>
      </w:r>
      <w:r w:rsidR="005853AF">
        <w:rPr>
          <w:rFonts w:ascii="Franklin Gothic Book" w:hAnsi="Franklin Gothic Book" w:cstheme="majorHAnsi"/>
          <w:sz w:val="20"/>
          <w:szCs w:val="20"/>
        </w:rPr>
        <w:t>.</w:t>
      </w:r>
      <w:r w:rsidR="00E572C6">
        <w:rPr>
          <w:rFonts w:ascii="Franklin Gothic Book" w:hAnsi="Franklin Gothic Book" w:cstheme="majorHAnsi"/>
          <w:sz w:val="20"/>
          <w:szCs w:val="20"/>
        </w:rPr>
        <w:t xml:space="preserve"> Throughout this time, CCCM teams will work to achieve the necessary indicators and to advocate with partners and donors on the desired indicators. </w:t>
      </w:r>
      <w:r w:rsidR="005853AF">
        <w:rPr>
          <w:rFonts w:ascii="Franklin Gothic Book" w:hAnsi="Franklin Gothic Book" w:cstheme="majorHAnsi"/>
          <w:sz w:val="20"/>
          <w:szCs w:val="20"/>
        </w:rPr>
        <w:t xml:space="preserve"> </w:t>
      </w:r>
      <w:commentRangeEnd w:id="80"/>
      <w:r w:rsidR="00FE21EB">
        <w:rPr>
          <w:rStyle w:val="CommentReference"/>
        </w:rPr>
        <w:commentReference w:id="80"/>
      </w:r>
    </w:p>
    <w:p w14:paraId="19A31690" w14:textId="77777777" w:rsidR="003B5226" w:rsidRPr="007923E5" w:rsidRDefault="003B5226" w:rsidP="0059489A">
      <w:pPr>
        <w:autoSpaceDE w:val="0"/>
        <w:autoSpaceDN w:val="0"/>
        <w:adjustRightInd w:val="0"/>
        <w:jc w:val="both"/>
        <w:rPr>
          <w:rFonts w:ascii="Franklin Gothic Book" w:hAnsi="Franklin Gothic Book" w:cstheme="majorHAnsi"/>
          <w:sz w:val="20"/>
          <w:szCs w:val="20"/>
          <w:lang w:val="en"/>
        </w:rPr>
      </w:pPr>
    </w:p>
    <w:p w14:paraId="00CA3368" w14:textId="42B6DEC3" w:rsidR="00CA7433" w:rsidRPr="005C1DDE" w:rsidRDefault="00CA7433" w:rsidP="005C1DDE">
      <w:pPr>
        <w:autoSpaceDE w:val="0"/>
        <w:autoSpaceDN w:val="0"/>
        <w:adjustRightInd w:val="0"/>
        <w:ind w:left="360"/>
        <w:jc w:val="both"/>
        <w:rPr>
          <w:rFonts w:ascii="Franklin Gothic Book" w:hAnsi="Franklin Gothic Book" w:cstheme="majorHAnsi"/>
          <w:sz w:val="20"/>
          <w:szCs w:val="20"/>
          <w:highlight w:val="green"/>
        </w:rPr>
      </w:pPr>
    </w:p>
    <w:sectPr w:rsidR="00CA7433" w:rsidRPr="005C1DDE" w:rsidSect="0091783A">
      <w:headerReference w:type="even" r:id="rId11"/>
      <w:headerReference w:type="default" r:id="rId12"/>
      <w:footerReference w:type="default" r:id="rId13"/>
      <w:headerReference w:type="first" r:id="rId14"/>
      <w:footerReference w:type="first" r:id="rId15"/>
      <w:footnotePr>
        <w:numFmt w:val="lowerRoman"/>
      </w:footnotePr>
      <w:pgSz w:w="11907" w:h="16840" w:code="9"/>
      <w:pgMar w:top="1440" w:right="1152" w:bottom="1440" w:left="1440" w:header="907"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afaelle Robelin" w:date="2019-08-20T17:48:00Z" w:initials="RR">
    <w:p w14:paraId="438D855B" w14:textId="22BD9105" w:rsidR="00F66C1E" w:rsidRDefault="00F66C1E">
      <w:pPr>
        <w:pStyle w:val="CommentText"/>
      </w:pPr>
      <w:r>
        <w:rPr>
          <w:rStyle w:val="CommentReference"/>
        </w:rPr>
        <w:annotationRef/>
      </w:r>
      <w:r>
        <w:t xml:space="preserve">In addition to Nick’s comment, add a breakdown of sites too, to rapidly give a sense of geographical repartition </w:t>
      </w:r>
    </w:p>
  </w:comment>
  <w:comment w:id="1" w:author="MCBROOM Kerry" w:date="2019-09-02T10:55:00Z" w:initials="MK">
    <w:p w14:paraId="239A97F0" w14:textId="5D8D5F17" w:rsidR="00F66C1E" w:rsidRDefault="00F66C1E">
      <w:pPr>
        <w:pStyle w:val="CommentText"/>
      </w:pPr>
      <w:r>
        <w:rPr>
          <w:rStyle w:val="CommentReference"/>
        </w:rPr>
        <w:annotationRef/>
      </w:r>
      <w:r>
        <w:t>Can Pemba confirm?</w:t>
      </w:r>
    </w:p>
  </w:comment>
  <w:comment w:id="3" w:author="BISHOP Nicholas" w:date="2019-07-21T14:38:00Z" w:initials="BN">
    <w:p w14:paraId="7DE5A606" w14:textId="3DFB0BCC" w:rsidR="00F66C1E" w:rsidRDefault="00F66C1E">
      <w:pPr>
        <w:pStyle w:val="CommentText"/>
      </w:pPr>
      <w:r>
        <w:rPr>
          <w:rStyle w:val="CommentReference"/>
        </w:rPr>
        <w:annotationRef/>
      </w:r>
      <w:r>
        <w:t>Perhaps several key priority action points from now until May 2020 could be included in the intro as a very short overview?</w:t>
      </w:r>
    </w:p>
  </w:comment>
  <w:comment w:id="5" w:author="Rafaelle Robelin" w:date="2019-08-20T18:25:00Z" w:initials="RR">
    <w:p w14:paraId="308C5D35" w14:textId="0C52CC70" w:rsidR="00F66C1E" w:rsidRDefault="00F66C1E">
      <w:pPr>
        <w:pStyle w:val="CommentText"/>
      </w:pPr>
      <w:r>
        <w:rPr>
          <w:rStyle w:val="CommentReference"/>
        </w:rPr>
        <w:annotationRef/>
      </w:r>
      <w:r>
        <w:t xml:space="preserve">If you have a Strategic response plan or framework covering the humanitarian needs, highly recommend to reference it as this strategy covers the ER component. You could also annex at the end a very simple framework highlighting the different phase of the response, </w:t>
      </w:r>
      <w:proofErr w:type="spellStart"/>
      <w:r>
        <w:t>i.e</w:t>
      </w:r>
      <w:proofErr w:type="spellEnd"/>
      <w:r>
        <w:t xml:space="preserve"> emergency response phase, consolidation / early recovery and then recovery (towards more durable solutions); the timeframe and actors involved.</w:t>
      </w:r>
    </w:p>
  </w:comment>
  <w:comment w:id="6" w:author="MCBROOM Kerry" w:date="2019-09-02T17:30:00Z" w:initials="MK">
    <w:p w14:paraId="329C1424" w14:textId="461C9396" w:rsidR="00BB5631" w:rsidRDefault="00BB5631">
      <w:pPr>
        <w:pStyle w:val="CommentText"/>
      </w:pPr>
      <w:r>
        <w:rPr>
          <w:rStyle w:val="CommentReference"/>
        </w:rPr>
        <w:annotationRef/>
      </w:r>
      <w:r>
        <w:t xml:space="preserve">I am getting a little graphic made to show the phases of the response and the actors. It will be ready by the final draft! </w:t>
      </w:r>
      <w:bookmarkStart w:id="11" w:name="_GoBack"/>
      <w:bookmarkEnd w:id="11"/>
    </w:p>
  </w:comment>
  <w:comment w:id="12" w:author="MCBROOM Kerry" w:date="2019-09-02T13:13:00Z" w:initials="MK">
    <w:p w14:paraId="36488061" w14:textId="53E03D31" w:rsidR="00F66C1E" w:rsidRDefault="00F66C1E">
      <w:pPr>
        <w:pStyle w:val="CommentText"/>
      </w:pPr>
      <w:r>
        <w:rPr>
          <w:rStyle w:val="CommentReference"/>
        </w:rPr>
        <w:annotationRef/>
      </w:r>
      <w:r>
        <w:t>Can Pemba please confirm?</w:t>
      </w:r>
    </w:p>
  </w:comment>
  <w:comment w:id="13" w:author="Rafaelle Robelin" w:date="2019-08-20T18:13:00Z" w:initials="RR">
    <w:p w14:paraId="7CAEF1ED" w14:textId="786A3AD5" w:rsidR="00F66C1E" w:rsidRDefault="00F66C1E">
      <w:pPr>
        <w:pStyle w:val="CommentText"/>
      </w:pPr>
      <w:r>
        <w:rPr>
          <w:rStyle w:val="CommentReference"/>
        </w:rPr>
        <w:annotationRef/>
      </w:r>
      <w:r>
        <w:t>Add the date, figures might change over time.</w:t>
      </w:r>
    </w:p>
  </w:comment>
  <w:comment w:id="14" w:author="MCBROOM Kerry" w:date="2019-09-02T13:02:00Z" w:initials="MK">
    <w:p w14:paraId="4405DF40" w14:textId="1FEC6214" w:rsidR="00F66C1E" w:rsidRDefault="00F66C1E">
      <w:pPr>
        <w:pStyle w:val="CommentText"/>
      </w:pPr>
      <w:r>
        <w:rPr>
          <w:rStyle w:val="CommentReference"/>
        </w:rPr>
        <w:annotationRef/>
      </w:r>
      <w:r>
        <w:t xml:space="preserve">It would be great to have more contextual information from Pemba colleagues here. </w:t>
      </w:r>
    </w:p>
  </w:comment>
  <w:comment w:id="15" w:author="Rafaelle Robelin" w:date="2019-08-20T18:14:00Z" w:initials="RR">
    <w:p w14:paraId="1E5FE349" w14:textId="289F1304" w:rsidR="00F66C1E" w:rsidRDefault="00F66C1E">
      <w:pPr>
        <w:pStyle w:val="CommentText"/>
      </w:pPr>
      <w:r>
        <w:rPr>
          <w:rStyle w:val="CommentReference"/>
        </w:rPr>
        <w:annotationRef/>
      </w:r>
      <w:r>
        <w:t>How many and who?</w:t>
      </w:r>
    </w:p>
  </w:comment>
  <w:comment w:id="24" w:author="MCBROOM Kerry" w:date="2019-09-02T13:22:00Z" w:initials="MK">
    <w:p w14:paraId="2E51139A" w14:textId="60795A72" w:rsidR="00F66C1E" w:rsidRDefault="00F66C1E">
      <w:pPr>
        <w:pStyle w:val="CommentText"/>
      </w:pPr>
      <w:r>
        <w:rPr>
          <w:rStyle w:val="CommentReference"/>
        </w:rPr>
        <w:annotationRef/>
      </w:r>
      <w:r>
        <w:t xml:space="preserve">Could the Pemba colleagues provide a date for this information and maybe elaborate a bit on the activities the team does in sites? </w:t>
      </w:r>
    </w:p>
  </w:comment>
  <w:comment w:id="70" w:author="MCBROOM Kerry" w:date="2019-09-02T13:24:00Z" w:initials="MK">
    <w:p w14:paraId="51CE3200" w14:textId="2A9F0562" w:rsidR="00F66C1E" w:rsidRDefault="00F66C1E">
      <w:pPr>
        <w:pStyle w:val="CommentText"/>
      </w:pPr>
      <w:r>
        <w:rPr>
          <w:rStyle w:val="CommentReference"/>
        </w:rPr>
        <w:annotationRef/>
      </w:r>
      <w:r>
        <w:t xml:space="preserve">Pemba colleagues, are these the same needs? </w:t>
      </w:r>
    </w:p>
  </w:comment>
  <w:comment w:id="71" w:author="BISHOP Nicholas" w:date="2019-07-21T14:39:00Z" w:initials="BN">
    <w:p w14:paraId="63006A92" w14:textId="61AF511E" w:rsidR="00F66C1E" w:rsidRDefault="00F66C1E">
      <w:pPr>
        <w:pStyle w:val="CommentText"/>
      </w:pPr>
      <w:r>
        <w:rPr>
          <w:rStyle w:val="CommentReference"/>
        </w:rPr>
        <w:annotationRef/>
      </w:r>
      <w:r>
        <w:t xml:space="preserve">Possible to include indicative financial needs, and timelines? </w:t>
      </w:r>
    </w:p>
  </w:comment>
  <w:comment w:id="72" w:author="BISHOP Nicholas" w:date="2019-07-21T14:40:00Z" w:initials="BN">
    <w:p w14:paraId="1DC7DBC5" w14:textId="580BE6C6" w:rsidR="00F66C1E" w:rsidRDefault="00F66C1E">
      <w:pPr>
        <w:pStyle w:val="CommentText"/>
      </w:pPr>
      <w:r>
        <w:rPr>
          <w:rStyle w:val="CommentReference"/>
        </w:rPr>
        <w:annotationRef/>
      </w:r>
      <w:r>
        <w:t xml:space="preserve">What about development of guidelines or even legislation? Not necessarily to be completed by May 2020 but something to initiate </w:t>
      </w:r>
    </w:p>
  </w:comment>
  <w:comment w:id="73" w:author="Rafaelle Robelin" w:date="2019-08-20T18:28:00Z" w:initials="RR">
    <w:p w14:paraId="5F799743" w14:textId="740A23FD" w:rsidR="00F66C1E" w:rsidRDefault="00F66C1E">
      <w:pPr>
        <w:pStyle w:val="CommentText"/>
      </w:pPr>
      <w:r>
        <w:rPr>
          <w:rStyle w:val="CommentReference"/>
        </w:rPr>
        <w:annotationRef/>
      </w:r>
      <w:r>
        <w:t xml:space="preserve">Is the CCCM Cluster also looking at durable solutions? </w:t>
      </w:r>
    </w:p>
  </w:comment>
  <w:comment w:id="74" w:author="MCBROOM Kerry" w:date="2019-09-02T13:56:00Z" w:initials="MK">
    <w:p w14:paraId="1657D842" w14:textId="769348AD" w:rsidR="00F66C1E" w:rsidRDefault="00F66C1E">
      <w:pPr>
        <w:pStyle w:val="CommentText"/>
      </w:pPr>
      <w:r>
        <w:rPr>
          <w:rStyle w:val="CommentReference"/>
        </w:rPr>
        <w:annotationRef/>
      </w:r>
      <w:r>
        <w:t xml:space="preserve">I think stabilization/DS activities are weaved into the activities below and captured in “safety and dignity” here. </w:t>
      </w:r>
    </w:p>
  </w:comment>
  <w:comment w:id="76" w:author="Rafaelle Robelin" w:date="2019-08-20T18:33:00Z" w:initials="RR">
    <w:p w14:paraId="27B21AA3" w14:textId="6E2CD8F2" w:rsidR="00F66C1E" w:rsidRDefault="00F66C1E">
      <w:pPr>
        <w:pStyle w:val="CommentText"/>
      </w:pPr>
      <w:r>
        <w:rPr>
          <w:rStyle w:val="CommentReference"/>
        </w:rPr>
        <w:annotationRef/>
      </w:r>
      <w:r>
        <w:t>In the search for more durable solutions.</w:t>
      </w:r>
    </w:p>
  </w:comment>
  <w:comment w:id="77" w:author="Rafaelle Robelin" w:date="2019-08-20T18:39:00Z" w:initials="RR">
    <w:p w14:paraId="6A76D7F9" w14:textId="39DB08C3" w:rsidR="00F66C1E" w:rsidRDefault="00F66C1E">
      <w:pPr>
        <w:pStyle w:val="CommentText"/>
      </w:pPr>
      <w:r>
        <w:rPr>
          <w:rStyle w:val="CommentReference"/>
        </w:rPr>
        <w:annotationRef/>
      </w:r>
      <w:r>
        <w:t xml:space="preserve">Clarify </w:t>
      </w:r>
    </w:p>
  </w:comment>
  <w:comment w:id="78" w:author="MCBROOM Kerry" w:date="2019-09-02T16:56:00Z" w:initials="MK">
    <w:p w14:paraId="08E3D820" w14:textId="77777777" w:rsidR="00D435B4" w:rsidRDefault="00D435B4">
      <w:pPr>
        <w:pStyle w:val="CommentText"/>
      </w:pPr>
      <w:r>
        <w:rPr>
          <w:rStyle w:val="CommentReference"/>
        </w:rPr>
        <w:annotationRef/>
      </w:r>
      <w:r>
        <w:t>Leanne – can you help out here with the funding?</w:t>
      </w:r>
    </w:p>
    <w:p w14:paraId="4C69B17A" w14:textId="2DCC22B0" w:rsidR="00D435B4" w:rsidRDefault="00D435B4">
      <w:pPr>
        <w:pStyle w:val="CommentText"/>
      </w:pPr>
      <w:r>
        <w:t>And if there are other indicators in the projects that I’ve left out?</w:t>
      </w:r>
    </w:p>
  </w:comment>
  <w:comment w:id="79" w:author="MCBROOM Kerry" w:date="2019-09-02T17:19:00Z" w:initials="MK">
    <w:p w14:paraId="45CA7019" w14:textId="60F19C8A" w:rsidR="00344F00" w:rsidRDefault="00344F00">
      <w:pPr>
        <w:pStyle w:val="CommentText"/>
      </w:pPr>
      <w:r>
        <w:rPr>
          <w:rStyle w:val="CommentReference"/>
        </w:rPr>
        <w:annotationRef/>
      </w:r>
      <w:r>
        <w:t xml:space="preserve">Could you help here, Leanne? </w:t>
      </w:r>
    </w:p>
  </w:comment>
  <w:comment w:id="81" w:author="BISHOP Nicholas" w:date="2019-07-21T14:42:00Z" w:initials="BN">
    <w:p w14:paraId="5BA12E68" w14:textId="3D41B457" w:rsidR="00F66C1E" w:rsidRDefault="00F66C1E">
      <w:pPr>
        <w:pStyle w:val="CommentText"/>
      </w:pPr>
      <w:r>
        <w:rPr>
          <w:rStyle w:val="CommentReference"/>
        </w:rPr>
        <w:annotationRef/>
      </w:r>
      <w:r>
        <w:t xml:space="preserve">Could some of the exit priority actions be included herein? Noting that this document does not include present financial resources or mention of partners- if partners begin to scale down in the interim period and no new funding is made available what consequences would this have? Perhaps some level of advocacy messaging should also be included herein so we can break this document down into component parts for multiple uses? I would definitely include funding received and funding gaps and some level of suggested timelines for the actions you have included but overall a solid overview of what has happened and what is needed. </w:t>
      </w:r>
    </w:p>
  </w:comment>
  <w:comment w:id="80" w:author="Rafaelle Robelin" w:date="2019-08-20T18:43:00Z" w:initials="RR">
    <w:p w14:paraId="7871C073" w14:textId="1CEF7E7B" w:rsidR="00F66C1E" w:rsidRDefault="00F66C1E">
      <w:pPr>
        <w:pStyle w:val="CommentText"/>
      </w:pPr>
      <w:r>
        <w:rPr>
          <w:rStyle w:val="CommentReference"/>
        </w:rPr>
        <w:annotationRef/>
      </w:r>
      <w:r>
        <w:t xml:space="preserve">Agreed with Nick’s comment; Would also recommend a list of activities and indicators to put the basis for a monitoring framework later 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38D855B" w15:done="1"/>
  <w15:commentEx w15:paraId="239A97F0" w15:done="0"/>
  <w15:commentEx w15:paraId="7DE5A606" w15:done="1"/>
  <w15:commentEx w15:paraId="308C5D35" w15:done="0"/>
  <w15:commentEx w15:paraId="329C1424" w15:paraIdParent="308C5D35" w15:done="0"/>
  <w15:commentEx w15:paraId="36488061" w15:done="0"/>
  <w15:commentEx w15:paraId="7CAEF1ED" w15:done="1"/>
  <w15:commentEx w15:paraId="4405DF40" w15:done="0"/>
  <w15:commentEx w15:paraId="1E5FE349" w15:done="1"/>
  <w15:commentEx w15:paraId="2E51139A" w15:done="0"/>
  <w15:commentEx w15:paraId="51CE3200" w15:done="0"/>
  <w15:commentEx w15:paraId="63006A92" w15:done="1"/>
  <w15:commentEx w15:paraId="1DC7DBC5" w15:done="1"/>
  <w15:commentEx w15:paraId="5F799743" w15:done="0"/>
  <w15:commentEx w15:paraId="1657D842" w15:paraIdParent="5F799743" w15:done="0"/>
  <w15:commentEx w15:paraId="27B21AA3" w15:done="1"/>
  <w15:commentEx w15:paraId="6A76D7F9" w15:done="1"/>
  <w15:commentEx w15:paraId="4C69B17A" w15:done="0"/>
  <w15:commentEx w15:paraId="45CA7019" w15:done="0"/>
  <w15:commentEx w15:paraId="5BA12E68" w15:done="1"/>
  <w15:commentEx w15:paraId="7871C073"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8D855B" w16cid:durableId="2106B0E9"/>
  <w16cid:commentId w16cid:paraId="239A97F0" w16cid:durableId="211773AC"/>
  <w16cid:commentId w16cid:paraId="7DE5A606" w16cid:durableId="20DEF77D"/>
  <w16cid:commentId w16cid:paraId="308C5D35" w16cid:durableId="2106B97C"/>
  <w16cid:commentId w16cid:paraId="329C1424" w16cid:durableId="2117D04D"/>
  <w16cid:commentId w16cid:paraId="36488061" w16cid:durableId="211793F7"/>
  <w16cid:commentId w16cid:paraId="7CAEF1ED" w16cid:durableId="2106B6CA"/>
  <w16cid:commentId w16cid:paraId="4405DF40" w16cid:durableId="2117914A"/>
  <w16cid:commentId w16cid:paraId="1E5FE349" w16cid:durableId="2106B70D"/>
  <w16cid:commentId w16cid:paraId="2E51139A" w16cid:durableId="211795FB"/>
  <w16cid:commentId w16cid:paraId="51CE3200" w16cid:durableId="21179675"/>
  <w16cid:commentId w16cid:paraId="63006A92" w16cid:durableId="20DEF7BC"/>
  <w16cid:commentId w16cid:paraId="1DC7DBC5" w16cid:durableId="20DEF7DD"/>
  <w16cid:commentId w16cid:paraId="5F799743" w16cid:durableId="2106BA42"/>
  <w16cid:commentId w16cid:paraId="1657D842" w16cid:durableId="21179DF9"/>
  <w16cid:commentId w16cid:paraId="27B21AA3" w16cid:durableId="2106BB75"/>
  <w16cid:commentId w16cid:paraId="6A76D7F9" w16cid:durableId="2106BCF1"/>
  <w16cid:commentId w16cid:paraId="4C69B17A" w16cid:durableId="2117C84E"/>
  <w16cid:commentId w16cid:paraId="45CA7019" w16cid:durableId="2117CD8C"/>
  <w16cid:commentId w16cid:paraId="5BA12E68" w16cid:durableId="20DEF855"/>
  <w16cid:commentId w16cid:paraId="7871C073" w16cid:durableId="2106BD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C083FA" w14:textId="77777777" w:rsidR="00FF6D70" w:rsidRDefault="00FF6D70" w:rsidP="0056730E">
      <w:r>
        <w:separator/>
      </w:r>
    </w:p>
  </w:endnote>
  <w:endnote w:type="continuationSeparator" w:id="0">
    <w:p w14:paraId="5F11313B" w14:textId="77777777" w:rsidR="00FF6D70" w:rsidRDefault="00FF6D70" w:rsidP="0056730E">
      <w:r>
        <w:continuationSeparator/>
      </w:r>
    </w:p>
  </w:endnote>
  <w:endnote w:type="continuationNotice" w:id="1">
    <w:p w14:paraId="0EA8F814" w14:textId="77777777" w:rsidR="00FF6D70" w:rsidRDefault="00FF6D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20002A87"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20000287" w:usb1="420024FF" w:usb2="02000000" w:usb3="00000000" w:csb0="0000019F" w:csb1="00000000"/>
  </w:font>
  <w:font w:name="Meta Plus Normal">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ＭＳ 明朝"/>
    <w:panose1 w:val="00000000000000000000"/>
    <w:charset w:val="80"/>
    <w:family w:val="auto"/>
    <w:notTrueType/>
    <w:pitch w:val="variable"/>
    <w:sig w:usb0="00000001" w:usb1="08070000" w:usb2="00000010" w:usb3="00000000" w:csb0="00020000"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6533082"/>
      <w:docPartObj>
        <w:docPartGallery w:val="Page Numbers (Bottom of Page)"/>
        <w:docPartUnique/>
      </w:docPartObj>
    </w:sdtPr>
    <w:sdtEndPr>
      <w:rPr>
        <w:rFonts w:ascii="Franklin Gothic Book" w:hAnsi="Franklin Gothic Book"/>
        <w:color w:val="7F7F7F" w:themeColor="background1" w:themeShade="7F"/>
        <w:spacing w:val="60"/>
        <w:sz w:val="16"/>
        <w:szCs w:val="16"/>
      </w:rPr>
    </w:sdtEndPr>
    <w:sdtContent>
      <w:p w14:paraId="37BC2D0E" w14:textId="623EB49D" w:rsidR="00F66C1E" w:rsidRPr="00BB5631" w:rsidRDefault="00F66C1E">
        <w:pPr>
          <w:pStyle w:val="Footer"/>
          <w:pBdr>
            <w:top w:val="single" w:sz="4" w:space="1" w:color="D9D9D9" w:themeColor="background1" w:themeShade="D9"/>
          </w:pBdr>
          <w:jc w:val="right"/>
          <w:rPr>
            <w:rFonts w:ascii="Franklin Gothic Book" w:hAnsi="Franklin Gothic Book"/>
            <w:sz w:val="16"/>
            <w:szCs w:val="16"/>
          </w:rPr>
        </w:pPr>
        <w:r w:rsidRPr="00BB5631">
          <w:rPr>
            <w:rFonts w:ascii="Franklin Gothic Book" w:hAnsi="Franklin Gothic Book"/>
            <w:sz w:val="16"/>
            <w:szCs w:val="16"/>
          </w:rPr>
          <w:fldChar w:fldCharType="begin"/>
        </w:r>
        <w:r w:rsidRPr="00BB5631">
          <w:rPr>
            <w:rFonts w:ascii="Franklin Gothic Book" w:hAnsi="Franklin Gothic Book"/>
            <w:sz w:val="16"/>
            <w:szCs w:val="16"/>
          </w:rPr>
          <w:instrText xml:space="preserve"> PAGE   \* MERGEFORMAT </w:instrText>
        </w:r>
        <w:r w:rsidRPr="00BB5631">
          <w:rPr>
            <w:rFonts w:ascii="Franklin Gothic Book" w:hAnsi="Franklin Gothic Book"/>
            <w:sz w:val="16"/>
            <w:szCs w:val="16"/>
          </w:rPr>
          <w:fldChar w:fldCharType="separate"/>
        </w:r>
        <w:r w:rsidRPr="00BB5631">
          <w:rPr>
            <w:rFonts w:ascii="Franklin Gothic Book" w:hAnsi="Franklin Gothic Book"/>
            <w:noProof/>
            <w:sz w:val="16"/>
            <w:szCs w:val="16"/>
          </w:rPr>
          <w:t>3</w:t>
        </w:r>
        <w:r w:rsidRPr="00BB5631">
          <w:rPr>
            <w:rFonts w:ascii="Franklin Gothic Book" w:hAnsi="Franklin Gothic Book"/>
            <w:noProof/>
            <w:sz w:val="16"/>
            <w:szCs w:val="16"/>
          </w:rPr>
          <w:fldChar w:fldCharType="end"/>
        </w:r>
        <w:r w:rsidRPr="00BB5631">
          <w:rPr>
            <w:rFonts w:ascii="Franklin Gothic Book" w:hAnsi="Franklin Gothic Book"/>
            <w:sz w:val="16"/>
            <w:szCs w:val="16"/>
          </w:rPr>
          <w:t xml:space="preserve"> </w:t>
        </w:r>
      </w:p>
    </w:sdtContent>
  </w:sdt>
  <w:p w14:paraId="49193F43" w14:textId="77777777" w:rsidR="00F66C1E" w:rsidRDefault="00F66C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784057"/>
      <w:docPartObj>
        <w:docPartGallery w:val="Page Numbers (Bottom of Page)"/>
        <w:docPartUnique/>
      </w:docPartObj>
    </w:sdtPr>
    <w:sdtEndPr>
      <w:rPr>
        <w:color w:val="7F7F7F" w:themeColor="background1" w:themeShade="7F"/>
        <w:spacing w:val="60"/>
      </w:rPr>
    </w:sdtEndPr>
    <w:sdtContent>
      <w:p w14:paraId="1A1D203B" w14:textId="77777777" w:rsidR="00F66C1E" w:rsidRDefault="00F66C1E" w:rsidP="00CE65BC">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1</w:t>
        </w:r>
        <w:r>
          <w:rPr>
            <w:noProof/>
          </w:rPr>
          <w:fldChar w:fldCharType="end"/>
        </w:r>
        <w:r>
          <w:t xml:space="preserve"> | </w:t>
        </w:r>
        <w:r>
          <w:rPr>
            <w:color w:val="7F7F7F" w:themeColor="background1" w:themeShade="7F"/>
            <w:spacing w:val="60"/>
          </w:rPr>
          <w:t>Page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2176C" w14:textId="77777777" w:rsidR="00FF6D70" w:rsidRDefault="00FF6D70" w:rsidP="0056730E">
      <w:r>
        <w:separator/>
      </w:r>
    </w:p>
  </w:footnote>
  <w:footnote w:type="continuationSeparator" w:id="0">
    <w:p w14:paraId="18D1AC9E" w14:textId="77777777" w:rsidR="00FF6D70" w:rsidRDefault="00FF6D70" w:rsidP="0056730E">
      <w:r>
        <w:continuationSeparator/>
      </w:r>
    </w:p>
  </w:footnote>
  <w:footnote w:type="continuationNotice" w:id="1">
    <w:p w14:paraId="7B947FC8" w14:textId="77777777" w:rsidR="00FF6D70" w:rsidRDefault="00FF6D70"/>
  </w:footnote>
  <w:footnote w:id="2">
    <w:p w14:paraId="201DA12E" w14:textId="3DABD29B" w:rsidR="00F66C1E" w:rsidRPr="005A35F0" w:rsidRDefault="00F66C1E">
      <w:pPr>
        <w:pStyle w:val="FootnoteText"/>
        <w:rPr>
          <w:rFonts w:ascii="Franklin Gothic Book" w:hAnsi="Franklin Gothic Book"/>
          <w:sz w:val="16"/>
          <w:szCs w:val="16"/>
        </w:rPr>
      </w:pPr>
      <w:r w:rsidRPr="005A35F0">
        <w:rPr>
          <w:rStyle w:val="FootnoteReference"/>
          <w:rFonts w:ascii="Franklin Gothic Book" w:hAnsi="Franklin Gothic Book"/>
          <w:sz w:val="16"/>
          <w:szCs w:val="16"/>
        </w:rPr>
        <w:footnoteRef/>
      </w:r>
      <w:r w:rsidRPr="005A35F0">
        <w:rPr>
          <w:rFonts w:ascii="Franklin Gothic Book" w:hAnsi="Franklin Gothic Book"/>
          <w:sz w:val="16"/>
          <w:szCs w:val="16"/>
        </w:rPr>
        <w:t xml:space="preserve"> </w:t>
      </w:r>
      <w:r w:rsidRPr="005A35F0">
        <w:rPr>
          <w:rFonts w:ascii="Franklin Gothic Book" w:hAnsi="Franklin Gothic Book"/>
          <w:i/>
          <w:iCs/>
          <w:sz w:val="16"/>
          <w:szCs w:val="16"/>
        </w:rPr>
        <w:t>Cyclones Idai and Kenneth</w:t>
      </w:r>
      <w:r w:rsidRPr="005A35F0">
        <w:rPr>
          <w:rFonts w:ascii="Franklin Gothic Book" w:hAnsi="Franklin Gothic Book"/>
          <w:sz w:val="16"/>
          <w:szCs w:val="16"/>
        </w:rPr>
        <w:t xml:space="preserve">, OCHA (14 June 2019). Available at: https://www.unocha.org/southern-and-eastern-africa-rosea/cyclones-idai-and-kenneth. </w:t>
      </w:r>
    </w:p>
  </w:footnote>
  <w:footnote w:id="3">
    <w:p w14:paraId="72E357D9" w14:textId="5A17B428" w:rsidR="00F66C1E" w:rsidRPr="005A35F0" w:rsidRDefault="00F66C1E">
      <w:pPr>
        <w:pStyle w:val="FootnoteText"/>
        <w:rPr>
          <w:rFonts w:ascii="Franklin Gothic Book" w:hAnsi="Franklin Gothic Book"/>
          <w:sz w:val="16"/>
          <w:szCs w:val="16"/>
          <w:highlight w:val="lightGray"/>
          <w:lang w:val="en-GB"/>
        </w:rPr>
      </w:pPr>
      <w:r w:rsidRPr="005A35F0">
        <w:rPr>
          <w:rStyle w:val="FootnoteReference"/>
          <w:rFonts w:ascii="Franklin Gothic Book" w:hAnsi="Franklin Gothic Book"/>
          <w:sz w:val="16"/>
          <w:szCs w:val="16"/>
        </w:rPr>
        <w:footnoteRef/>
      </w:r>
      <w:r w:rsidRPr="005A35F0">
        <w:rPr>
          <w:rFonts w:ascii="Franklin Gothic Book" w:hAnsi="Franklin Gothic Book"/>
          <w:sz w:val="16"/>
          <w:szCs w:val="16"/>
        </w:rPr>
        <w:t xml:space="preserve"> </w:t>
      </w:r>
      <w:r w:rsidRPr="005A35F0">
        <w:rPr>
          <w:rFonts w:ascii="Franklin Gothic Book" w:hAnsi="Franklin Gothic Book"/>
          <w:i/>
          <w:iCs/>
          <w:sz w:val="16"/>
          <w:szCs w:val="16"/>
        </w:rPr>
        <w:t xml:space="preserve">Cyclone Idai: Mozambique Post Disaster Needs Assessment, </w:t>
      </w:r>
      <w:r w:rsidRPr="005A35F0">
        <w:rPr>
          <w:rFonts w:ascii="Franklin Gothic Book" w:hAnsi="Franklin Gothic Book"/>
          <w:sz w:val="16"/>
          <w:szCs w:val="16"/>
        </w:rPr>
        <w:t>Post- Cyclone Idai Cabinet for Reconstruction</w:t>
      </w:r>
      <w:r w:rsidRPr="005A35F0">
        <w:rPr>
          <w:rFonts w:ascii="Franklin Gothic Book" w:hAnsi="Franklin Gothic Book"/>
          <w:i/>
          <w:iCs/>
          <w:sz w:val="16"/>
          <w:szCs w:val="16"/>
        </w:rPr>
        <w:t xml:space="preserve"> </w:t>
      </w:r>
      <w:r w:rsidRPr="005A35F0">
        <w:rPr>
          <w:rFonts w:ascii="Franklin Gothic Book" w:hAnsi="Franklin Gothic Book"/>
          <w:sz w:val="16"/>
          <w:szCs w:val="16"/>
        </w:rPr>
        <w:t xml:space="preserve">(May 2019). </w:t>
      </w:r>
    </w:p>
  </w:footnote>
  <w:footnote w:id="4">
    <w:p w14:paraId="147DDA06" w14:textId="0D70CBA1" w:rsidR="00F66C1E" w:rsidRPr="00EC026C" w:rsidRDefault="00F66C1E">
      <w:pPr>
        <w:pStyle w:val="FootnoteText"/>
        <w:rPr>
          <w:rFonts w:ascii="Franklin Gothic Book" w:hAnsi="Franklin Gothic Book"/>
          <w:sz w:val="16"/>
          <w:szCs w:val="16"/>
          <w:highlight w:val="lightGray"/>
          <w:lang w:val="en-GB"/>
        </w:rPr>
      </w:pPr>
      <w:r w:rsidRPr="005A35F0">
        <w:rPr>
          <w:rStyle w:val="FootnoteReference"/>
          <w:rFonts w:ascii="Franklin Gothic Book" w:hAnsi="Franklin Gothic Book"/>
          <w:sz w:val="16"/>
          <w:szCs w:val="16"/>
        </w:rPr>
        <w:footnoteRef/>
      </w:r>
      <w:r w:rsidRPr="005A35F0">
        <w:rPr>
          <w:rFonts w:ascii="Franklin Gothic Book" w:hAnsi="Franklin Gothic Book"/>
          <w:sz w:val="16"/>
          <w:szCs w:val="16"/>
        </w:rPr>
        <w:t xml:space="preserve"> </w:t>
      </w:r>
      <w:r w:rsidRPr="005A35F0">
        <w:rPr>
          <w:rFonts w:ascii="Franklin Gothic Book" w:hAnsi="Franklin Gothic Book"/>
          <w:sz w:val="16"/>
          <w:szCs w:val="16"/>
        </w:rPr>
        <w:t xml:space="preserve">The number of resettlement sites has changed over time as the government identifies new populations and areas for resettlement. </w:t>
      </w:r>
    </w:p>
  </w:footnote>
  <w:footnote w:id="5">
    <w:p w14:paraId="63B19DB8" w14:textId="7DA470E0" w:rsidR="000E514D" w:rsidRPr="000E514D" w:rsidRDefault="000E514D">
      <w:pPr>
        <w:pStyle w:val="FootnoteText"/>
        <w:rPr>
          <w:rFonts w:ascii="Franklin Gothic Book" w:hAnsi="Franklin Gothic Book"/>
          <w:sz w:val="16"/>
          <w:szCs w:val="16"/>
          <w:lang w:val="en-GB"/>
        </w:rPr>
      </w:pPr>
      <w:r w:rsidRPr="000E514D">
        <w:rPr>
          <w:rStyle w:val="FootnoteReference"/>
          <w:rFonts w:ascii="Franklin Gothic Book" w:hAnsi="Franklin Gothic Book"/>
          <w:sz w:val="16"/>
          <w:szCs w:val="16"/>
        </w:rPr>
        <w:footnoteRef/>
      </w:r>
      <w:r w:rsidRPr="000E514D">
        <w:rPr>
          <w:rFonts w:ascii="Franklin Gothic Book" w:hAnsi="Franklin Gothic Book"/>
          <w:sz w:val="16"/>
          <w:szCs w:val="16"/>
        </w:rPr>
        <w:t xml:space="preserve"> </w:t>
      </w:r>
      <w:r w:rsidRPr="000E514D">
        <w:rPr>
          <w:rFonts w:ascii="Franklin Gothic Book" w:hAnsi="Franklin Gothic Book"/>
          <w:sz w:val="16"/>
          <w:szCs w:val="16"/>
          <w:lang w:val="en-GB"/>
        </w:rPr>
        <w:t xml:space="preserve">Humanitarian Response Plan, Mozambique (Revised in August 2019).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23AEA" w14:textId="3FDFEBA7" w:rsidR="00F66C1E" w:rsidRDefault="00F66C1E">
    <w:pPr>
      <w:pStyle w:val="Header"/>
    </w:pPr>
    <w:r>
      <w:rPr>
        <w:noProof/>
      </w:rPr>
      <w:pict w14:anchorId="56C432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58297" o:spid="_x0000_s2050" type="#_x0000_t136" style="position:absolute;margin-left:0;margin-top:0;width:469.05pt;height:187.6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695C6" w14:textId="32610D6B" w:rsidR="00F66C1E" w:rsidRDefault="00F66C1E">
    <w:pPr>
      <w:pStyle w:val="Header"/>
    </w:pPr>
    <w:r>
      <w:rPr>
        <w:noProof/>
      </w:rPr>
      <w:pict w14:anchorId="4859A6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58298" o:spid="_x0000_s2051" type="#_x0000_t136" style="position:absolute;margin-left:0;margin-top:0;width:469.05pt;height:187.6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5E548" w14:textId="1C71A793" w:rsidR="00F66C1E" w:rsidRDefault="00F66C1E">
    <w:pPr>
      <w:pStyle w:val="Header"/>
    </w:pPr>
    <w:r w:rsidRPr="00972165">
      <w:rPr>
        <w:noProof/>
        <w:lang w:eastAsia="en-GB"/>
      </w:rPr>
      <w:drawing>
        <wp:inline distT="0" distB="0" distL="0" distR="0" wp14:anchorId="50CF6363" wp14:editId="3F24BD6F">
          <wp:extent cx="2139950" cy="617220"/>
          <wp:effectExtent l="0" t="0" r="0" b="0"/>
          <wp:docPr id="1" name="Picture 1" descr="C:\Users\bmcdonald\International Organization for Migration - IOM\IDAI CCCM - Documents\CCCM Cluster Mozambique\04 Information Management\CCCM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mcdonald\International Organization for Migration - IOM\IDAI CCCM - Documents\CCCM Cluster Mozambique\04 Information Management\CCCM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718" cy="678588"/>
                  </a:xfrm>
                  <a:prstGeom prst="rect">
                    <a:avLst/>
                  </a:prstGeom>
                  <a:noFill/>
                  <a:ln>
                    <a:noFill/>
                  </a:ln>
                </pic:spPr>
              </pic:pic>
            </a:graphicData>
          </a:graphic>
        </wp:inline>
      </w:drawing>
    </w:r>
  </w:p>
  <w:p w14:paraId="09F2ECF7" w14:textId="0B768B2D" w:rsidR="00F66C1E" w:rsidRDefault="00F66C1E" w:rsidP="007B2AFA">
    <w:pPr>
      <w:pStyle w:val="NoSpacing"/>
      <w:tabs>
        <w:tab w:val="left" w:pos="4395"/>
        <w:tab w:val="left" w:pos="8080"/>
      </w:tabs>
      <w:ind w:left="1418" w:hanging="1418"/>
    </w:pPr>
    <w:r>
      <w:rPr>
        <w:noProof/>
      </w:rPr>
      <w:pict w14:anchorId="235365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58296" o:spid="_x0000_s2049" type="#_x0000_t136" style="position:absolute;left:0;text-align:left;margin-left:0;margin-top:0;width:469.05pt;height:187.6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6659C"/>
    <w:multiLevelType w:val="hybridMultilevel"/>
    <w:tmpl w:val="C1EE70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227583"/>
    <w:multiLevelType w:val="hybridMultilevel"/>
    <w:tmpl w:val="F12CB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B54AE1"/>
    <w:multiLevelType w:val="hybridMultilevel"/>
    <w:tmpl w:val="C0F4E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0B2585"/>
    <w:multiLevelType w:val="hybridMultilevel"/>
    <w:tmpl w:val="51663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DD167D"/>
    <w:multiLevelType w:val="hybridMultilevel"/>
    <w:tmpl w:val="C5001F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AA76F4"/>
    <w:multiLevelType w:val="hybridMultilevel"/>
    <w:tmpl w:val="469081A4"/>
    <w:lvl w:ilvl="0" w:tplc="C6124FA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005707"/>
    <w:multiLevelType w:val="hybridMultilevel"/>
    <w:tmpl w:val="9FDC37D6"/>
    <w:lvl w:ilvl="0" w:tplc="17BE3BA2">
      <w:start w:val="1"/>
      <w:numFmt w:val="decimal"/>
      <w:lvlText w:val="%1."/>
      <w:lvlJc w:val="left"/>
      <w:pPr>
        <w:ind w:left="360" w:hanging="360"/>
      </w:pPr>
      <w:rPr>
        <w:rFonts w:hint="default"/>
        <w:b/>
      </w:rPr>
    </w:lvl>
    <w:lvl w:ilvl="1" w:tplc="04090019">
      <w:start w:val="1"/>
      <w:numFmt w:val="lowerLetter"/>
      <w:lvlText w:val="%2."/>
      <w:lvlJc w:val="left"/>
      <w:pPr>
        <w:ind w:left="810" w:hanging="360"/>
      </w:pPr>
    </w:lvl>
    <w:lvl w:ilvl="2" w:tplc="0409001B">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7" w15:restartNumberingAfterBreak="0">
    <w:nsid w:val="0EC60102"/>
    <w:multiLevelType w:val="hybridMultilevel"/>
    <w:tmpl w:val="793ECFBC"/>
    <w:lvl w:ilvl="0" w:tplc="5190753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2C5D9A"/>
    <w:multiLevelType w:val="hybridMultilevel"/>
    <w:tmpl w:val="168C807C"/>
    <w:lvl w:ilvl="0" w:tplc="8C7E6534">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43554B"/>
    <w:multiLevelType w:val="hybridMultilevel"/>
    <w:tmpl w:val="C542F4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D70361"/>
    <w:multiLevelType w:val="hybridMultilevel"/>
    <w:tmpl w:val="8E04C5F8"/>
    <w:lvl w:ilvl="0" w:tplc="0409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C960BA"/>
    <w:multiLevelType w:val="hybridMultilevel"/>
    <w:tmpl w:val="3432A9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3452AC"/>
    <w:multiLevelType w:val="hybridMultilevel"/>
    <w:tmpl w:val="C7FEE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844479"/>
    <w:multiLevelType w:val="hybridMultilevel"/>
    <w:tmpl w:val="07687966"/>
    <w:lvl w:ilvl="0" w:tplc="52F4BED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F024EB"/>
    <w:multiLevelType w:val="hybridMultilevel"/>
    <w:tmpl w:val="F70E7C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4A7A53"/>
    <w:multiLevelType w:val="hybridMultilevel"/>
    <w:tmpl w:val="387C3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8A2201"/>
    <w:multiLevelType w:val="hybridMultilevel"/>
    <w:tmpl w:val="7FD6A650"/>
    <w:lvl w:ilvl="0" w:tplc="5190753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FF666B1"/>
    <w:multiLevelType w:val="hybridMultilevel"/>
    <w:tmpl w:val="899467A6"/>
    <w:lvl w:ilvl="0" w:tplc="772A12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FA293C"/>
    <w:multiLevelType w:val="hybridMultilevel"/>
    <w:tmpl w:val="4E3817E2"/>
    <w:lvl w:ilvl="0" w:tplc="5190753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2AB2EF5"/>
    <w:multiLevelType w:val="hybridMultilevel"/>
    <w:tmpl w:val="3F5E8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B63371"/>
    <w:multiLevelType w:val="hybridMultilevel"/>
    <w:tmpl w:val="227C68C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40757DF"/>
    <w:multiLevelType w:val="hybridMultilevel"/>
    <w:tmpl w:val="E7DC6F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9A4759"/>
    <w:multiLevelType w:val="hybridMultilevel"/>
    <w:tmpl w:val="BBDA10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7B7C21"/>
    <w:multiLevelType w:val="hybridMultilevel"/>
    <w:tmpl w:val="8B280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EB3F1C"/>
    <w:multiLevelType w:val="hybridMultilevel"/>
    <w:tmpl w:val="DDCEC920"/>
    <w:lvl w:ilvl="0" w:tplc="77545AF4">
      <w:start w:val="1"/>
      <w:numFmt w:val="decimal"/>
      <w:lvlText w:val="%1."/>
      <w:lvlJc w:val="left"/>
      <w:pPr>
        <w:ind w:left="1080" w:hanging="360"/>
      </w:pPr>
      <w:rPr>
        <w:rFonts w:hint="default"/>
        <w:b w:val="0"/>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2B0E6085"/>
    <w:multiLevelType w:val="hybridMultilevel"/>
    <w:tmpl w:val="299CC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391964"/>
    <w:multiLevelType w:val="hybridMultilevel"/>
    <w:tmpl w:val="148A3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B74785"/>
    <w:multiLevelType w:val="hybridMultilevel"/>
    <w:tmpl w:val="E77E6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7B130EE"/>
    <w:multiLevelType w:val="hybridMultilevel"/>
    <w:tmpl w:val="9EA0C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043520"/>
    <w:multiLevelType w:val="hybridMultilevel"/>
    <w:tmpl w:val="22EE6070"/>
    <w:lvl w:ilvl="0" w:tplc="17BE3B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097B0E"/>
    <w:multiLevelType w:val="hybridMultilevel"/>
    <w:tmpl w:val="E5C8A82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3DD25970"/>
    <w:multiLevelType w:val="hybridMultilevel"/>
    <w:tmpl w:val="DC6CB29A"/>
    <w:lvl w:ilvl="0" w:tplc="5190753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BF46BD"/>
    <w:multiLevelType w:val="hybridMultilevel"/>
    <w:tmpl w:val="947CCE92"/>
    <w:lvl w:ilvl="0" w:tplc="5418A070">
      <w:start w:val="16"/>
      <w:numFmt w:val="bullet"/>
      <w:lvlText w:val=""/>
      <w:lvlJc w:val="left"/>
      <w:pPr>
        <w:ind w:left="1080" w:hanging="360"/>
      </w:pPr>
      <w:rPr>
        <w:rFonts w:ascii="Wingdings" w:eastAsia="Times New Roman" w:hAnsi="Wingding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42AE420E"/>
    <w:multiLevelType w:val="hybridMultilevel"/>
    <w:tmpl w:val="8FA8C61E"/>
    <w:lvl w:ilvl="0" w:tplc="5190753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7C63ABD"/>
    <w:multiLevelType w:val="hybridMultilevel"/>
    <w:tmpl w:val="65D04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8442C7A"/>
    <w:multiLevelType w:val="hybridMultilevel"/>
    <w:tmpl w:val="148A3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8CB6A50"/>
    <w:multiLevelType w:val="hybridMultilevel"/>
    <w:tmpl w:val="BC2C9B5A"/>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BAB1C56"/>
    <w:multiLevelType w:val="hybridMultilevel"/>
    <w:tmpl w:val="8C5C3F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E6828E9"/>
    <w:multiLevelType w:val="hybridMultilevel"/>
    <w:tmpl w:val="64268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2D444BF"/>
    <w:multiLevelType w:val="hybridMultilevel"/>
    <w:tmpl w:val="441C5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5EE4AAB"/>
    <w:multiLevelType w:val="hybridMultilevel"/>
    <w:tmpl w:val="6F103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A2D26F6"/>
    <w:multiLevelType w:val="hybridMultilevel"/>
    <w:tmpl w:val="1994BD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B325481"/>
    <w:multiLevelType w:val="hybridMultilevel"/>
    <w:tmpl w:val="3E606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9B1AEA"/>
    <w:multiLevelType w:val="hybridMultilevel"/>
    <w:tmpl w:val="5C721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E7463C8"/>
    <w:multiLevelType w:val="hybridMultilevel"/>
    <w:tmpl w:val="645EC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F157B34"/>
    <w:multiLevelType w:val="hybridMultilevel"/>
    <w:tmpl w:val="0C267076"/>
    <w:lvl w:ilvl="0" w:tplc="17BE3B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123502D"/>
    <w:multiLevelType w:val="hybridMultilevel"/>
    <w:tmpl w:val="3934EE10"/>
    <w:lvl w:ilvl="0" w:tplc="5190753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1C16A2D"/>
    <w:multiLevelType w:val="hybridMultilevel"/>
    <w:tmpl w:val="F6F0F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4A7794"/>
    <w:multiLevelType w:val="hybridMultilevel"/>
    <w:tmpl w:val="9B581E1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62BB7BF7"/>
    <w:multiLevelType w:val="hybridMultilevel"/>
    <w:tmpl w:val="FAF2C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7DB78A2"/>
    <w:multiLevelType w:val="hybridMultilevel"/>
    <w:tmpl w:val="870EA5D2"/>
    <w:lvl w:ilvl="0" w:tplc="3BCEE11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7DD6886"/>
    <w:multiLevelType w:val="hybridMultilevel"/>
    <w:tmpl w:val="496043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D2C7B5A"/>
    <w:multiLevelType w:val="hybridMultilevel"/>
    <w:tmpl w:val="02B8BA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4CE53CD"/>
    <w:multiLevelType w:val="hybridMultilevel"/>
    <w:tmpl w:val="3B081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4F80E47"/>
    <w:multiLevelType w:val="hybridMultilevel"/>
    <w:tmpl w:val="D3667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610232F"/>
    <w:multiLevelType w:val="hybridMultilevel"/>
    <w:tmpl w:val="B2B2C90C"/>
    <w:lvl w:ilvl="0" w:tplc="A4F84B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6270404"/>
    <w:multiLevelType w:val="hybridMultilevel"/>
    <w:tmpl w:val="7FA8F6F2"/>
    <w:lvl w:ilvl="0" w:tplc="5190753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9D3564E"/>
    <w:multiLevelType w:val="hybridMultilevel"/>
    <w:tmpl w:val="726CFD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7ADB0788"/>
    <w:multiLevelType w:val="hybridMultilevel"/>
    <w:tmpl w:val="D81E9924"/>
    <w:lvl w:ilvl="0" w:tplc="3BCEE11A">
      <w:start w:val="1"/>
      <w:numFmt w:val="bullet"/>
      <w:lvlText w:val=""/>
      <w:lvlJc w:val="left"/>
      <w:pPr>
        <w:ind w:left="720" w:hanging="360"/>
      </w:pPr>
      <w:rPr>
        <w:rFonts w:ascii="Wingdings" w:hAnsi="Wingdings" w:hint="default"/>
        <w:color w:val="auto"/>
      </w:rPr>
    </w:lvl>
    <w:lvl w:ilvl="1" w:tplc="0409000B">
      <w:start w:val="1"/>
      <w:numFmt w:val="bullet"/>
      <w:lvlText w:val=""/>
      <w:lvlJc w:val="left"/>
      <w:pPr>
        <w:ind w:left="644"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6"/>
  </w:num>
  <w:num w:numId="2">
    <w:abstractNumId w:val="18"/>
  </w:num>
  <w:num w:numId="3">
    <w:abstractNumId w:val="31"/>
  </w:num>
  <w:num w:numId="4">
    <w:abstractNumId w:val="16"/>
  </w:num>
  <w:num w:numId="5">
    <w:abstractNumId w:val="46"/>
  </w:num>
  <w:num w:numId="6">
    <w:abstractNumId w:val="33"/>
  </w:num>
  <w:num w:numId="7">
    <w:abstractNumId w:val="7"/>
  </w:num>
  <w:num w:numId="8">
    <w:abstractNumId w:val="5"/>
  </w:num>
  <w:num w:numId="9">
    <w:abstractNumId w:val="13"/>
  </w:num>
  <w:num w:numId="10">
    <w:abstractNumId w:val="1"/>
  </w:num>
  <w:num w:numId="11">
    <w:abstractNumId w:val="39"/>
  </w:num>
  <w:num w:numId="12">
    <w:abstractNumId w:val="44"/>
  </w:num>
  <w:num w:numId="13">
    <w:abstractNumId w:val="27"/>
  </w:num>
  <w:num w:numId="14">
    <w:abstractNumId w:val="34"/>
  </w:num>
  <w:num w:numId="15">
    <w:abstractNumId w:val="49"/>
  </w:num>
  <w:num w:numId="16">
    <w:abstractNumId w:val="53"/>
  </w:num>
  <w:num w:numId="17">
    <w:abstractNumId w:val="40"/>
  </w:num>
  <w:num w:numId="18">
    <w:abstractNumId w:val="55"/>
  </w:num>
  <w:num w:numId="19">
    <w:abstractNumId w:val="8"/>
  </w:num>
  <w:num w:numId="20">
    <w:abstractNumId w:val="52"/>
  </w:num>
  <w:num w:numId="21">
    <w:abstractNumId w:val="10"/>
  </w:num>
  <w:num w:numId="22">
    <w:abstractNumId w:val="21"/>
  </w:num>
  <w:num w:numId="23">
    <w:abstractNumId w:val="3"/>
  </w:num>
  <w:num w:numId="24">
    <w:abstractNumId w:val="2"/>
  </w:num>
  <w:num w:numId="25">
    <w:abstractNumId w:val="28"/>
  </w:num>
  <w:num w:numId="26">
    <w:abstractNumId w:val="19"/>
  </w:num>
  <w:num w:numId="27">
    <w:abstractNumId w:val="22"/>
  </w:num>
  <w:num w:numId="28">
    <w:abstractNumId w:val="41"/>
  </w:num>
  <w:num w:numId="29">
    <w:abstractNumId w:val="6"/>
  </w:num>
  <w:num w:numId="30">
    <w:abstractNumId w:val="58"/>
  </w:num>
  <w:num w:numId="31">
    <w:abstractNumId w:val="52"/>
  </w:num>
  <w:num w:numId="32">
    <w:abstractNumId w:val="36"/>
  </w:num>
  <w:num w:numId="33">
    <w:abstractNumId w:val="17"/>
  </w:num>
  <w:num w:numId="34">
    <w:abstractNumId w:val="38"/>
  </w:num>
  <w:num w:numId="35">
    <w:abstractNumId w:val="50"/>
  </w:num>
  <w:num w:numId="36">
    <w:abstractNumId w:val="29"/>
  </w:num>
  <w:num w:numId="37">
    <w:abstractNumId w:val="45"/>
  </w:num>
  <w:num w:numId="38">
    <w:abstractNumId w:val="15"/>
  </w:num>
  <w:num w:numId="39">
    <w:abstractNumId w:val="54"/>
  </w:num>
  <w:num w:numId="40">
    <w:abstractNumId w:val="30"/>
  </w:num>
  <w:num w:numId="41">
    <w:abstractNumId w:val="25"/>
  </w:num>
  <w:num w:numId="42">
    <w:abstractNumId w:val="23"/>
  </w:num>
  <w:num w:numId="43">
    <w:abstractNumId w:val="47"/>
  </w:num>
  <w:num w:numId="44">
    <w:abstractNumId w:val="43"/>
  </w:num>
  <w:num w:numId="45">
    <w:abstractNumId w:val="42"/>
  </w:num>
  <w:num w:numId="46">
    <w:abstractNumId w:val="20"/>
  </w:num>
  <w:num w:numId="47">
    <w:abstractNumId w:val="51"/>
  </w:num>
  <w:num w:numId="48">
    <w:abstractNumId w:val="37"/>
  </w:num>
  <w:num w:numId="49">
    <w:abstractNumId w:val="4"/>
  </w:num>
  <w:num w:numId="50">
    <w:abstractNumId w:val="0"/>
  </w:num>
  <w:num w:numId="51">
    <w:abstractNumId w:val="11"/>
  </w:num>
  <w:num w:numId="52">
    <w:abstractNumId w:val="9"/>
  </w:num>
  <w:num w:numId="53">
    <w:abstractNumId w:val="14"/>
  </w:num>
  <w:num w:numId="54">
    <w:abstractNumId w:val="48"/>
  </w:num>
  <w:num w:numId="55">
    <w:abstractNumId w:val="35"/>
  </w:num>
  <w:num w:numId="56">
    <w:abstractNumId w:val="12"/>
  </w:num>
  <w:num w:numId="57">
    <w:abstractNumId w:val="32"/>
  </w:num>
  <w:num w:numId="58">
    <w:abstractNumId w:val="26"/>
  </w:num>
  <w:num w:numId="59">
    <w:abstractNumId w:val="57"/>
  </w:num>
  <w:num w:numId="60">
    <w:abstractNumId w:val="24"/>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afaelle Robelin">
    <w15:presenceInfo w15:providerId="Windows Live" w15:userId="8dfe371ffd3954d1"/>
  </w15:person>
  <w15:person w15:author="MCBROOM Kerry">
    <w15:presenceInfo w15:providerId="AD" w15:userId="S::kmcbroom@iom.int::1537b10b-e37a-4e74-a2b6-43f18f051775"/>
  </w15:person>
  <w15:person w15:author="COSSA Virgilio">
    <w15:presenceInfo w15:providerId="AD" w15:userId="S::vcossa@iom.int::4db53747-e26b-4d4c-8d3a-e7caf01c60a0"/>
  </w15:person>
  <w15:person w15:author="BISHOP Nicholas">
    <w15:presenceInfo w15:providerId="AD" w15:userId="S::nbishop@iom.int::61d3b55f-abc4-443b-9b25-b2bd1707dd7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o:shapelayout v:ext="edit">
      <o:idmap v:ext="edit" data="2"/>
    </o:shapelayout>
  </w:hdrShapeDefaults>
  <w:footnotePr>
    <w:numFmt w:val="lowerRoman"/>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6E"/>
    <w:rsid w:val="00000AEF"/>
    <w:rsid w:val="00002272"/>
    <w:rsid w:val="000025EC"/>
    <w:rsid w:val="000026D0"/>
    <w:rsid w:val="00002E3E"/>
    <w:rsid w:val="00003576"/>
    <w:rsid w:val="000035F9"/>
    <w:rsid w:val="00004056"/>
    <w:rsid w:val="000040EC"/>
    <w:rsid w:val="00004107"/>
    <w:rsid w:val="000041D8"/>
    <w:rsid w:val="00004647"/>
    <w:rsid w:val="00005778"/>
    <w:rsid w:val="00005E73"/>
    <w:rsid w:val="000071B7"/>
    <w:rsid w:val="0000750E"/>
    <w:rsid w:val="00007E1E"/>
    <w:rsid w:val="000107B1"/>
    <w:rsid w:val="00010BB9"/>
    <w:rsid w:val="00010E21"/>
    <w:rsid w:val="000131B9"/>
    <w:rsid w:val="0001598D"/>
    <w:rsid w:val="000159FD"/>
    <w:rsid w:val="00015E87"/>
    <w:rsid w:val="0001655C"/>
    <w:rsid w:val="00017313"/>
    <w:rsid w:val="00017BD9"/>
    <w:rsid w:val="00020AE5"/>
    <w:rsid w:val="000215E4"/>
    <w:rsid w:val="00021E63"/>
    <w:rsid w:val="000236D4"/>
    <w:rsid w:val="000244D6"/>
    <w:rsid w:val="00025578"/>
    <w:rsid w:val="00025D20"/>
    <w:rsid w:val="000267DF"/>
    <w:rsid w:val="000276FD"/>
    <w:rsid w:val="00030D98"/>
    <w:rsid w:val="000325CB"/>
    <w:rsid w:val="000339C5"/>
    <w:rsid w:val="000340AE"/>
    <w:rsid w:val="00034467"/>
    <w:rsid w:val="00034624"/>
    <w:rsid w:val="00034F88"/>
    <w:rsid w:val="0003775C"/>
    <w:rsid w:val="000404A9"/>
    <w:rsid w:val="000404DE"/>
    <w:rsid w:val="00041CDC"/>
    <w:rsid w:val="00041F8F"/>
    <w:rsid w:val="0004232E"/>
    <w:rsid w:val="0004336F"/>
    <w:rsid w:val="00043678"/>
    <w:rsid w:val="00043AC9"/>
    <w:rsid w:val="000447B7"/>
    <w:rsid w:val="00045C98"/>
    <w:rsid w:val="0004661D"/>
    <w:rsid w:val="00047250"/>
    <w:rsid w:val="0004768D"/>
    <w:rsid w:val="00051B27"/>
    <w:rsid w:val="00051D3B"/>
    <w:rsid w:val="00052EE8"/>
    <w:rsid w:val="00053B6C"/>
    <w:rsid w:val="00053F5A"/>
    <w:rsid w:val="0005516D"/>
    <w:rsid w:val="0005568D"/>
    <w:rsid w:val="00056495"/>
    <w:rsid w:val="00061BA3"/>
    <w:rsid w:val="00061DC0"/>
    <w:rsid w:val="000621DE"/>
    <w:rsid w:val="000632E9"/>
    <w:rsid w:val="00063561"/>
    <w:rsid w:val="000635EA"/>
    <w:rsid w:val="00063B18"/>
    <w:rsid w:val="0006454B"/>
    <w:rsid w:val="00064ABF"/>
    <w:rsid w:val="0006546C"/>
    <w:rsid w:val="00066184"/>
    <w:rsid w:val="00066483"/>
    <w:rsid w:val="00066DCB"/>
    <w:rsid w:val="00067905"/>
    <w:rsid w:val="00070747"/>
    <w:rsid w:val="000728B6"/>
    <w:rsid w:val="00072C0C"/>
    <w:rsid w:val="00072F77"/>
    <w:rsid w:val="0007394F"/>
    <w:rsid w:val="00073C8D"/>
    <w:rsid w:val="0007406C"/>
    <w:rsid w:val="000741BF"/>
    <w:rsid w:val="00077C1D"/>
    <w:rsid w:val="000801FD"/>
    <w:rsid w:val="00080B55"/>
    <w:rsid w:val="00081394"/>
    <w:rsid w:val="00083DD7"/>
    <w:rsid w:val="0008455E"/>
    <w:rsid w:val="00084A4E"/>
    <w:rsid w:val="00086DC8"/>
    <w:rsid w:val="00091E90"/>
    <w:rsid w:val="00092B9D"/>
    <w:rsid w:val="00092E45"/>
    <w:rsid w:val="000931A8"/>
    <w:rsid w:val="000936A5"/>
    <w:rsid w:val="000955AD"/>
    <w:rsid w:val="00095704"/>
    <w:rsid w:val="00095B63"/>
    <w:rsid w:val="000970C6"/>
    <w:rsid w:val="00097614"/>
    <w:rsid w:val="00097623"/>
    <w:rsid w:val="000A08EF"/>
    <w:rsid w:val="000A116D"/>
    <w:rsid w:val="000A1F3C"/>
    <w:rsid w:val="000A3CBD"/>
    <w:rsid w:val="000A3EB8"/>
    <w:rsid w:val="000A48B0"/>
    <w:rsid w:val="000A50F1"/>
    <w:rsid w:val="000A5634"/>
    <w:rsid w:val="000A59F3"/>
    <w:rsid w:val="000A641A"/>
    <w:rsid w:val="000A783F"/>
    <w:rsid w:val="000B3A60"/>
    <w:rsid w:val="000B4301"/>
    <w:rsid w:val="000B5CE5"/>
    <w:rsid w:val="000B66D2"/>
    <w:rsid w:val="000B7133"/>
    <w:rsid w:val="000B7D59"/>
    <w:rsid w:val="000C157D"/>
    <w:rsid w:val="000C19C3"/>
    <w:rsid w:val="000C2962"/>
    <w:rsid w:val="000C4715"/>
    <w:rsid w:val="000C54DE"/>
    <w:rsid w:val="000C6A61"/>
    <w:rsid w:val="000C74CA"/>
    <w:rsid w:val="000D0D3E"/>
    <w:rsid w:val="000D134E"/>
    <w:rsid w:val="000E13F8"/>
    <w:rsid w:val="000E1E51"/>
    <w:rsid w:val="000E1F90"/>
    <w:rsid w:val="000E236F"/>
    <w:rsid w:val="000E3355"/>
    <w:rsid w:val="000E3542"/>
    <w:rsid w:val="000E514D"/>
    <w:rsid w:val="000E63A9"/>
    <w:rsid w:val="000E663C"/>
    <w:rsid w:val="000E7023"/>
    <w:rsid w:val="000E70BD"/>
    <w:rsid w:val="000E76F2"/>
    <w:rsid w:val="000E7852"/>
    <w:rsid w:val="000F0B6E"/>
    <w:rsid w:val="000F1398"/>
    <w:rsid w:val="000F1662"/>
    <w:rsid w:val="000F1C35"/>
    <w:rsid w:val="000F262E"/>
    <w:rsid w:val="000F2EE7"/>
    <w:rsid w:val="000F3802"/>
    <w:rsid w:val="000F42DC"/>
    <w:rsid w:val="000F4680"/>
    <w:rsid w:val="000F47F4"/>
    <w:rsid w:val="000F4AF0"/>
    <w:rsid w:val="000F4F87"/>
    <w:rsid w:val="000F52BF"/>
    <w:rsid w:val="000F53C8"/>
    <w:rsid w:val="000F57F0"/>
    <w:rsid w:val="000F60AE"/>
    <w:rsid w:val="000F6306"/>
    <w:rsid w:val="000F6DB5"/>
    <w:rsid w:val="000F7570"/>
    <w:rsid w:val="000F7F19"/>
    <w:rsid w:val="000F7FEE"/>
    <w:rsid w:val="0010078E"/>
    <w:rsid w:val="00100D41"/>
    <w:rsid w:val="001031B1"/>
    <w:rsid w:val="00103518"/>
    <w:rsid w:val="00105C24"/>
    <w:rsid w:val="0010658B"/>
    <w:rsid w:val="001071B8"/>
    <w:rsid w:val="00107AA0"/>
    <w:rsid w:val="0011067A"/>
    <w:rsid w:val="00111852"/>
    <w:rsid w:val="001132AF"/>
    <w:rsid w:val="0011362C"/>
    <w:rsid w:val="00113908"/>
    <w:rsid w:val="00113A3C"/>
    <w:rsid w:val="00113BF3"/>
    <w:rsid w:val="00114177"/>
    <w:rsid w:val="00114C4E"/>
    <w:rsid w:val="00115DC7"/>
    <w:rsid w:val="00116F42"/>
    <w:rsid w:val="00117072"/>
    <w:rsid w:val="00120119"/>
    <w:rsid w:val="00120B0D"/>
    <w:rsid w:val="00120E2C"/>
    <w:rsid w:val="001212D1"/>
    <w:rsid w:val="0012268F"/>
    <w:rsid w:val="001233D0"/>
    <w:rsid w:val="0012380E"/>
    <w:rsid w:val="001241F4"/>
    <w:rsid w:val="00124565"/>
    <w:rsid w:val="0012494B"/>
    <w:rsid w:val="00125405"/>
    <w:rsid w:val="00125EA6"/>
    <w:rsid w:val="001260D6"/>
    <w:rsid w:val="00126822"/>
    <w:rsid w:val="001268C2"/>
    <w:rsid w:val="00126B84"/>
    <w:rsid w:val="00127409"/>
    <w:rsid w:val="00127792"/>
    <w:rsid w:val="001304EE"/>
    <w:rsid w:val="00131D33"/>
    <w:rsid w:val="00132994"/>
    <w:rsid w:val="00134028"/>
    <w:rsid w:val="001341DC"/>
    <w:rsid w:val="00134428"/>
    <w:rsid w:val="00134468"/>
    <w:rsid w:val="00135F1D"/>
    <w:rsid w:val="00136DDB"/>
    <w:rsid w:val="001371CB"/>
    <w:rsid w:val="00137E56"/>
    <w:rsid w:val="0014184E"/>
    <w:rsid w:val="00141C3E"/>
    <w:rsid w:val="00141F0F"/>
    <w:rsid w:val="00142666"/>
    <w:rsid w:val="00143C3A"/>
    <w:rsid w:val="0014797A"/>
    <w:rsid w:val="00147E67"/>
    <w:rsid w:val="00151E93"/>
    <w:rsid w:val="0015313F"/>
    <w:rsid w:val="001535DB"/>
    <w:rsid w:val="00153F2D"/>
    <w:rsid w:val="001545EF"/>
    <w:rsid w:val="001558E1"/>
    <w:rsid w:val="00155C98"/>
    <w:rsid w:val="00156CB5"/>
    <w:rsid w:val="00157575"/>
    <w:rsid w:val="00157AE2"/>
    <w:rsid w:val="0016018D"/>
    <w:rsid w:val="00160699"/>
    <w:rsid w:val="001606E9"/>
    <w:rsid w:val="00160977"/>
    <w:rsid w:val="001633E1"/>
    <w:rsid w:val="0016432E"/>
    <w:rsid w:val="00164DF9"/>
    <w:rsid w:val="0016579F"/>
    <w:rsid w:val="00165A9A"/>
    <w:rsid w:val="00166451"/>
    <w:rsid w:val="001669DE"/>
    <w:rsid w:val="00167922"/>
    <w:rsid w:val="00170544"/>
    <w:rsid w:val="00170634"/>
    <w:rsid w:val="00170889"/>
    <w:rsid w:val="00170951"/>
    <w:rsid w:val="00172F8B"/>
    <w:rsid w:val="00172FC6"/>
    <w:rsid w:val="001731CE"/>
    <w:rsid w:val="00173390"/>
    <w:rsid w:val="00173CF7"/>
    <w:rsid w:val="001751D9"/>
    <w:rsid w:val="00175747"/>
    <w:rsid w:val="00176668"/>
    <w:rsid w:val="00176FB0"/>
    <w:rsid w:val="00177A89"/>
    <w:rsid w:val="00177CB2"/>
    <w:rsid w:val="00180DEF"/>
    <w:rsid w:val="001810F0"/>
    <w:rsid w:val="00181DCD"/>
    <w:rsid w:val="00182292"/>
    <w:rsid w:val="00183937"/>
    <w:rsid w:val="00183ABD"/>
    <w:rsid w:val="00183D54"/>
    <w:rsid w:val="00184186"/>
    <w:rsid w:val="00184391"/>
    <w:rsid w:val="001859E2"/>
    <w:rsid w:val="00186141"/>
    <w:rsid w:val="001875D7"/>
    <w:rsid w:val="00187DB6"/>
    <w:rsid w:val="00190ABA"/>
    <w:rsid w:val="00190AD3"/>
    <w:rsid w:val="00190E5C"/>
    <w:rsid w:val="00192D15"/>
    <w:rsid w:val="0019449C"/>
    <w:rsid w:val="0019532E"/>
    <w:rsid w:val="00196177"/>
    <w:rsid w:val="00196510"/>
    <w:rsid w:val="0019682A"/>
    <w:rsid w:val="001968A3"/>
    <w:rsid w:val="0019771F"/>
    <w:rsid w:val="001A0B6C"/>
    <w:rsid w:val="001A1DE7"/>
    <w:rsid w:val="001A1E0A"/>
    <w:rsid w:val="001A3A89"/>
    <w:rsid w:val="001A47A5"/>
    <w:rsid w:val="001A5075"/>
    <w:rsid w:val="001A65E5"/>
    <w:rsid w:val="001A6A67"/>
    <w:rsid w:val="001B00C1"/>
    <w:rsid w:val="001B046E"/>
    <w:rsid w:val="001B0BD3"/>
    <w:rsid w:val="001B0EB4"/>
    <w:rsid w:val="001B19C8"/>
    <w:rsid w:val="001B27F8"/>
    <w:rsid w:val="001B2D60"/>
    <w:rsid w:val="001B2ED8"/>
    <w:rsid w:val="001B33B8"/>
    <w:rsid w:val="001B4718"/>
    <w:rsid w:val="001B54BD"/>
    <w:rsid w:val="001B56F6"/>
    <w:rsid w:val="001B5C75"/>
    <w:rsid w:val="001B6016"/>
    <w:rsid w:val="001B69F8"/>
    <w:rsid w:val="001B70AC"/>
    <w:rsid w:val="001C02C8"/>
    <w:rsid w:val="001C21FE"/>
    <w:rsid w:val="001C2228"/>
    <w:rsid w:val="001C2D8B"/>
    <w:rsid w:val="001C3833"/>
    <w:rsid w:val="001C4435"/>
    <w:rsid w:val="001C4860"/>
    <w:rsid w:val="001C5329"/>
    <w:rsid w:val="001C647B"/>
    <w:rsid w:val="001C68CE"/>
    <w:rsid w:val="001C7033"/>
    <w:rsid w:val="001C745A"/>
    <w:rsid w:val="001D2039"/>
    <w:rsid w:val="001D2E88"/>
    <w:rsid w:val="001D48D5"/>
    <w:rsid w:val="001D4D7B"/>
    <w:rsid w:val="001D51C8"/>
    <w:rsid w:val="001D52F8"/>
    <w:rsid w:val="001D5C8E"/>
    <w:rsid w:val="001D7179"/>
    <w:rsid w:val="001D7211"/>
    <w:rsid w:val="001D7249"/>
    <w:rsid w:val="001D7337"/>
    <w:rsid w:val="001D77EA"/>
    <w:rsid w:val="001D7FA4"/>
    <w:rsid w:val="001E0959"/>
    <w:rsid w:val="001E18AD"/>
    <w:rsid w:val="001E1F4D"/>
    <w:rsid w:val="001E2021"/>
    <w:rsid w:val="001E21F3"/>
    <w:rsid w:val="001E2277"/>
    <w:rsid w:val="001E3D55"/>
    <w:rsid w:val="001E3F20"/>
    <w:rsid w:val="001E4901"/>
    <w:rsid w:val="001E5BCA"/>
    <w:rsid w:val="001E6378"/>
    <w:rsid w:val="001E6409"/>
    <w:rsid w:val="001E6C1D"/>
    <w:rsid w:val="001F004E"/>
    <w:rsid w:val="001F1333"/>
    <w:rsid w:val="001F18C5"/>
    <w:rsid w:val="001F19DE"/>
    <w:rsid w:val="001F1E6C"/>
    <w:rsid w:val="001F211F"/>
    <w:rsid w:val="001F2A63"/>
    <w:rsid w:val="001F3808"/>
    <w:rsid w:val="001F384B"/>
    <w:rsid w:val="001F3CBE"/>
    <w:rsid w:val="001F712E"/>
    <w:rsid w:val="001F79B7"/>
    <w:rsid w:val="0020023C"/>
    <w:rsid w:val="00200682"/>
    <w:rsid w:val="00201101"/>
    <w:rsid w:val="00201AB5"/>
    <w:rsid w:val="0020480E"/>
    <w:rsid w:val="002050F5"/>
    <w:rsid w:val="00205512"/>
    <w:rsid w:val="00206109"/>
    <w:rsid w:val="0020612A"/>
    <w:rsid w:val="002066E9"/>
    <w:rsid w:val="00212A9E"/>
    <w:rsid w:val="002140BC"/>
    <w:rsid w:val="002143BA"/>
    <w:rsid w:val="00215B8D"/>
    <w:rsid w:val="002161BC"/>
    <w:rsid w:val="0021681D"/>
    <w:rsid w:val="00216BE4"/>
    <w:rsid w:val="00220AC2"/>
    <w:rsid w:val="00221600"/>
    <w:rsid w:val="002219A0"/>
    <w:rsid w:val="00222168"/>
    <w:rsid w:val="0022351B"/>
    <w:rsid w:val="00223E0B"/>
    <w:rsid w:val="0022497B"/>
    <w:rsid w:val="00227C17"/>
    <w:rsid w:val="00227DD3"/>
    <w:rsid w:val="00230226"/>
    <w:rsid w:val="0023143E"/>
    <w:rsid w:val="002324A0"/>
    <w:rsid w:val="00232564"/>
    <w:rsid w:val="00232CC4"/>
    <w:rsid w:val="00232EE6"/>
    <w:rsid w:val="00232FB6"/>
    <w:rsid w:val="002355D8"/>
    <w:rsid w:val="00235910"/>
    <w:rsid w:val="002366EF"/>
    <w:rsid w:val="00236E2F"/>
    <w:rsid w:val="0024128E"/>
    <w:rsid w:val="002414FB"/>
    <w:rsid w:val="002427B6"/>
    <w:rsid w:val="00242AC3"/>
    <w:rsid w:val="00245763"/>
    <w:rsid w:val="00245E10"/>
    <w:rsid w:val="00246BB0"/>
    <w:rsid w:val="00247071"/>
    <w:rsid w:val="002472C2"/>
    <w:rsid w:val="00247BA9"/>
    <w:rsid w:val="00247C1A"/>
    <w:rsid w:val="0025001E"/>
    <w:rsid w:val="0025079C"/>
    <w:rsid w:val="0025159A"/>
    <w:rsid w:val="00251A4E"/>
    <w:rsid w:val="0025252C"/>
    <w:rsid w:val="0025323B"/>
    <w:rsid w:val="00253D09"/>
    <w:rsid w:val="0025412E"/>
    <w:rsid w:val="00255EA0"/>
    <w:rsid w:val="00256300"/>
    <w:rsid w:val="00256A2F"/>
    <w:rsid w:val="00256C52"/>
    <w:rsid w:val="00257182"/>
    <w:rsid w:val="002572EF"/>
    <w:rsid w:val="00257FCB"/>
    <w:rsid w:val="002600A7"/>
    <w:rsid w:val="00260250"/>
    <w:rsid w:val="00261A6F"/>
    <w:rsid w:val="00261E90"/>
    <w:rsid w:val="002625BC"/>
    <w:rsid w:val="002628C4"/>
    <w:rsid w:val="00262BFF"/>
    <w:rsid w:val="00263ECA"/>
    <w:rsid w:val="002659B5"/>
    <w:rsid w:val="00267605"/>
    <w:rsid w:val="00267EDB"/>
    <w:rsid w:val="00267F28"/>
    <w:rsid w:val="00270B6D"/>
    <w:rsid w:val="00271226"/>
    <w:rsid w:val="002713EE"/>
    <w:rsid w:val="00271E2F"/>
    <w:rsid w:val="00272E0F"/>
    <w:rsid w:val="00274137"/>
    <w:rsid w:val="00274CA7"/>
    <w:rsid w:val="00275793"/>
    <w:rsid w:val="00276703"/>
    <w:rsid w:val="00276DB8"/>
    <w:rsid w:val="00277071"/>
    <w:rsid w:val="00280664"/>
    <w:rsid w:val="00280902"/>
    <w:rsid w:val="00282B66"/>
    <w:rsid w:val="0028333E"/>
    <w:rsid w:val="002833A1"/>
    <w:rsid w:val="002833D3"/>
    <w:rsid w:val="002834A6"/>
    <w:rsid w:val="00285411"/>
    <w:rsid w:val="00285645"/>
    <w:rsid w:val="00286B8E"/>
    <w:rsid w:val="00287BF6"/>
    <w:rsid w:val="002902D5"/>
    <w:rsid w:val="0029145B"/>
    <w:rsid w:val="00291D19"/>
    <w:rsid w:val="00293649"/>
    <w:rsid w:val="0029384A"/>
    <w:rsid w:val="0029395C"/>
    <w:rsid w:val="00293E77"/>
    <w:rsid w:val="00294896"/>
    <w:rsid w:val="002949BD"/>
    <w:rsid w:val="00294B63"/>
    <w:rsid w:val="00295B50"/>
    <w:rsid w:val="00295EE4"/>
    <w:rsid w:val="0029665B"/>
    <w:rsid w:val="00296942"/>
    <w:rsid w:val="00297BD5"/>
    <w:rsid w:val="002A0AB6"/>
    <w:rsid w:val="002A0CCA"/>
    <w:rsid w:val="002A1C0C"/>
    <w:rsid w:val="002A1CEE"/>
    <w:rsid w:val="002A23DF"/>
    <w:rsid w:val="002A2405"/>
    <w:rsid w:val="002A246A"/>
    <w:rsid w:val="002A265C"/>
    <w:rsid w:val="002A2771"/>
    <w:rsid w:val="002A312B"/>
    <w:rsid w:val="002A3EC4"/>
    <w:rsid w:val="002B00A9"/>
    <w:rsid w:val="002B0F22"/>
    <w:rsid w:val="002B12C9"/>
    <w:rsid w:val="002B14B8"/>
    <w:rsid w:val="002B1992"/>
    <w:rsid w:val="002B2128"/>
    <w:rsid w:val="002B45EA"/>
    <w:rsid w:val="002B469E"/>
    <w:rsid w:val="002B4742"/>
    <w:rsid w:val="002B543A"/>
    <w:rsid w:val="002C0C8E"/>
    <w:rsid w:val="002C0FE3"/>
    <w:rsid w:val="002C4201"/>
    <w:rsid w:val="002C4BC0"/>
    <w:rsid w:val="002C4E57"/>
    <w:rsid w:val="002C552A"/>
    <w:rsid w:val="002C6A0C"/>
    <w:rsid w:val="002C71C2"/>
    <w:rsid w:val="002D0DF3"/>
    <w:rsid w:val="002D1647"/>
    <w:rsid w:val="002D1E65"/>
    <w:rsid w:val="002D211D"/>
    <w:rsid w:val="002D5276"/>
    <w:rsid w:val="002D5A77"/>
    <w:rsid w:val="002D5B0F"/>
    <w:rsid w:val="002E029F"/>
    <w:rsid w:val="002E0EE8"/>
    <w:rsid w:val="002E254C"/>
    <w:rsid w:val="002E31A2"/>
    <w:rsid w:val="002E38D7"/>
    <w:rsid w:val="002E3FD7"/>
    <w:rsid w:val="002E4D87"/>
    <w:rsid w:val="002E7DEF"/>
    <w:rsid w:val="002F046B"/>
    <w:rsid w:val="002F08D3"/>
    <w:rsid w:val="002F12E4"/>
    <w:rsid w:val="002F248E"/>
    <w:rsid w:val="002F30EE"/>
    <w:rsid w:val="002F42E0"/>
    <w:rsid w:val="002F49BD"/>
    <w:rsid w:val="002F4AE4"/>
    <w:rsid w:val="002F5874"/>
    <w:rsid w:val="002F5F5C"/>
    <w:rsid w:val="002F6283"/>
    <w:rsid w:val="003015B8"/>
    <w:rsid w:val="00302299"/>
    <w:rsid w:val="00303212"/>
    <w:rsid w:val="003042B6"/>
    <w:rsid w:val="00304AE3"/>
    <w:rsid w:val="00305247"/>
    <w:rsid w:val="00306B87"/>
    <w:rsid w:val="00306BD5"/>
    <w:rsid w:val="003108A5"/>
    <w:rsid w:val="00311300"/>
    <w:rsid w:val="00311ACF"/>
    <w:rsid w:val="00315069"/>
    <w:rsid w:val="0031577B"/>
    <w:rsid w:val="00315863"/>
    <w:rsid w:val="00316A37"/>
    <w:rsid w:val="00317271"/>
    <w:rsid w:val="003209B3"/>
    <w:rsid w:val="00321BA9"/>
    <w:rsid w:val="00321C79"/>
    <w:rsid w:val="00322237"/>
    <w:rsid w:val="00322DED"/>
    <w:rsid w:val="0032326F"/>
    <w:rsid w:val="00324A3F"/>
    <w:rsid w:val="00324B93"/>
    <w:rsid w:val="003311EB"/>
    <w:rsid w:val="00331D65"/>
    <w:rsid w:val="00333839"/>
    <w:rsid w:val="00333B20"/>
    <w:rsid w:val="0033414A"/>
    <w:rsid w:val="003352C1"/>
    <w:rsid w:val="00335312"/>
    <w:rsid w:val="00335576"/>
    <w:rsid w:val="00335C27"/>
    <w:rsid w:val="003374DD"/>
    <w:rsid w:val="00337BE4"/>
    <w:rsid w:val="00341368"/>
    <w:rsid w:val="0034227F"/>
    <w:rsid w:val="003425E0"/>
    <w:rsid w:val="003437F1"/>
    <w:rsid w:val="00344398"/>
    <w:rsid w:val="003447BF"/>
    <w:rsid w:val="00344F00"/>
    <w:rsid w:val="0034588F"/>
    <w:rsid w:val="0034629B"/>
    <w:rsid w:val="003478D8"/>
    <w:rsid w:val="00347DC8"/>
    <w:rsid w:val="003504E8"/>
    <w:rsid w:val="00350D66"/>
    <w:rsid w:val="00350FC1"/>
    <w:rsid w:val="00351FA9"/>
    <w:rsid w:val="0035257F"/>
    <w:rsid w:val="00353D28"/>
    <w:rsid w:val="00354158"/>
    <w:rsid w:val="003547AB"/>
    <w:rsid w:val="00354D87"/>
    <w:rsid w:val="003554A9"/>
    <w:rsid w:val="0035646F"/>
    <w:rsid w:val="003579AB"/>
    <w:rsid w:val="00357F3C"/>
    <w:rsid w:val="0036025E"/>
    <w:rsid w:val="003617F3"/>
    <w:rsid w:val="00362855"/>
    <w:rsid w:val="00363319"/>
    <w:rsid w:val="00363766"/>
    <w:rsid w:val="003644D7"/>
    <w:rsid w:val="0036478C"/>
    <w:rsid w:val="0037053C"/>
    <w:rsid w:val="00370CF4"/>
    <w:rsid w:val="00372E6F"/>
    <w:rsid w:val="00373554"/>
    <w:rsid w:val="00373C25"/>
    <w:rsid w:val="003746A8"/>
    <w:rsid w:val="00377B34"/>
    <w:rsid w:val="00377ED9"/>
    <w:rsid w:val="003804CC"/>
    <w:rsid w:val="003818EE"/>
    <w:rsid w:val="0038209A"/>
    <w:rsid w:val="003842DD"/>
    <w:rsid w:val="00384E0B"/>
    <w:rsid w:val="0038594F"/>
    <w:rsid w:val="00385C31"/>
    <w:rsid w:val="00386527"/>
    <w:rsid w:val="003867EE"/>
    <w:rsid w:val="00386F87"/>
    <w:rsid w:val="00390198"/>
    <w:rsid w:val="00390603"/>
    <w:rsid w:val="003907FE"/>
    <w:rsid w:val="00390A8C"/>
    <w:rsid w:val="00390D39"/>
    <w:rsid w:val="003920EC"/>
    <w:rsid w:val="00392258"/>
    <w:rsid w:val="003934F9"/>
    <w:rsid w:val="003955F8"/>
    <w:rsid w:val="0039610E"/>
    <w:rsid w:val="00396155"/>
    <w:rsid w:val="003A2246"/>
    <w:rsid w:val="003A243D"/>
    <w:rsid w:val="003A2607"/>
    <w:rsid w:val="003A45A2"/>
    <w:rsid w:val="003A47F9"/>
    <w:rsid w:val="003A58A1"/>
    <w:rsid w:val="003A7B69"/>
    <w:rsid w:val="003B00C4"/>
    <w:rsid w:val="003B04FF"/>
    <w:rsid w:val="003B19B8"/>
    <w:rsid w:val="003B1EC2"/>
    <w:rsid w:val="003B26F0"/>
    <w:rsid w:val="003B3711"/>
    <w:rsid w:val="003B455A"/>
    <w:rsid w:val="003B4615"/>
    <w:rsid w:val="003B4F7C"/>
    <w:rsid w:val="003B5226"/>
    <w:rsid w:val="003B58D8"/>
    <w:rsid w:val="003B595C"/>
    <w:rsid w:val="003B59D1"/>
    <w:rsid w:val="003B6BA2"/>
    <w:rsid w:val="003B78A4"/>
    <w:rsid w:val="003B78E1"/>
    <w:rsid w:val="003B79A2"/>
    <w:rsid w:val="003C040B"/>
    <w:rsid w:val="003C11D1"/>
    <w:rsid w:val="003C1480"/>
    <w:rsid w:val="003C2635"/>
    <w:rsid w:val="003C26DB"/>
    <w:rsid w:val="003C2BE2"/>
    <w:rsid w:val="003C313C"/>
    <w:rsid w:val="003C4C54"/>
    <w:rsid w:val="003C7DE9"/>
    <w:rsid w:val="003D14E1"/>
    <w:rsid w:val="003D17D8"/>
    <w:rsid w:val="003D2353"/>
    <w:rsid w:val="003D2F2F"/>
    <w:rsid w:val="003D3301"/>
    <w:rsid w:val="003D5150"/>
    <w:rsid w:val="003D647D"/>
    <w:rsid w:val="003D70FC"/>
    <w:rsid w:val="003D7147"/>
    <w:rsid w:val="003D740A"/>
    <w:rsid w:val="003D7593"/>
    <w:rsid w:val="003E120B"/>
    <w:rsid w:val="003E122B"/>
    <w:rsid w:val="003E15EC"/>
    <w:rsid w:val="003E25DB"/>
    <w:rsid w:val="003E2F98"/>
    <w:rsid w:val="003E3160"/>
    <w:rsid w:val="003E32A4"/>
    <w:rsid w:val="003E3507"/>
    <w:rsid w:val="003E3968"/>
    <w:rsid w:val="003E3A12"/>
    <w:rsid w:val="003E42EF"/>
    <w:rsid w:val="003E4707"/>
    <w:rsid w:val="003E5D9A"/>
    <w:rsid w:val="003E6C77"/>
    <w:rsid w:val="003E7874"/>
    <w:rsid w:val="003F0189"/>
    <w:rsid w:val="003F133B"/>
    <w:rsid w:val="003F165D"/>
    <w:rsid w:val="003F2157"/>
    <w:rsid w:val="003F254D"/>
    <w:rsid w:val="003F2D8B"/>
    <w:rsid w:val="003F321A"/>
    <w:rsid w:val="003F38D8"/>
    <w:rsid w:val="003F3B25"/>
    <w:rsid w:val="003F3C70"/>
    <w:rsid w:val="003F4169"/>
    <w:rsid w:val="003F4EB2"/>
    <w:rsid w:val="003F6A3B"/>
    <w:rsid w:val="003F7B01"/>
    <w:rsid w:val="004002C0"/>
    <w:rsid w:val="0040127F"/>
    <w:rsid w:val="00402533"/>
    <w:rsid w:val="00402D66"/>
    <w:rsid w:val="00404CBB"/>
    <w:rsid w:val="00407772"/>
    <w:rsid w:val="00407D87"/>
    <w:rsid w:val="00410392"/>
    <w:rsid w:val="00410A0A"/>
    <w:rsid w:val="0041193D"/>
    <w:rsid w:val="00412742"/>
    <w:rsid w:val="00412FF6"/>
    <w:rsid w:val="0041520C"/>
    <w:rsid w:val="00415AE8"/>
    <w:rsid w:val="004168D0"/>
    <w:rsid w:val="00417934"/>
    <w:rsid w:val="00417990"/>
    <w:rsid w:val="00420855"/>
    <w:rsid w:val="004210BE"/>
    <w:rsid w:val="004215A6"/>
    <w:rsid w:val="00424193"/>
    <w:rsid w:val="00424683"/>
    <w:rsid w:val="00424D6C"/>
    <w:rsid w:val="00425C33"/>
    <w:rsid w:val="0042623F"/>
    <w:rsid w:val="00426B82"/>
    <w:rsid w:val="00430192"/>
    <w:rsid w:val="004306D8"/>
    <w:rsid w:val="0043323A"/>
    <w:rsid w:val="00433B99"/>
    <w:rsid w:val="00433F76"/>
    <w:rsid w:val="00434638"/>
    <w:rsid w:val="0043639D"/>
    <w:rsid w:val="00440109"/>
    <w:rsid w:val="00440CC5"/>
    <w:rsid w:val="00442A04"/>
    <w:rsid w:val="004430C9"/>
    <w:rsid w:val="004441CF"/>
    <w:rsid w:val="0044519A"/>
    <w:rsid w:val="00445BDA"/>
    <w:rsid w:val="004462B6"/>
    <w:rsid w:val="00447967"/>
    <w:rsid w:val="0045200A"/>
    <w:rsid w:val="00452720"/>
    <w:rsid w:val="00452E51"/>
    <w:rsid w:val="00454D7D"/>
    <w:rsid w:val="00455967"/>
    <w:rsid w:val="00455F6D"/>
    <w:rsid w:val="00455FFD"/>
    <w:rsid w:val="004578AD"/>
    <w:rsid w:val="00457C62"/>
    <w:rsid w:val="00457D69"/>
    <w:rsid w:val="00457F76"/>
    <w:rsid w:val="0046146D"/>
    <w:rsid w:val="0046338A"/>
    <w:rsid w:val="00463AF0"/>
    <w:rsid w:val="00463E86"/>
    <w:rsid w:val="004645AF"/>
    <w:rsid w:val="004646CD"/>
    <w:rsid w:val="0046484B"/>
    <w:rsid w:val="00464BF8"/>
    <w:rsid w:val="0046788A"/>
    <w:rsid w:val="0047011A"/>
    <w:rsid w:val="0047033D"/>
    <w:rsid w:val="004715BF"/>
    <w:rsid w:val="0047182D"/>
    <w:rsid w:val="00471BCA"/>
    <w:rsid w:val="00472334"/>
    <w:rsid w:val="00472A9D"/>
    <w:rsid w:val="004739C2"/>
    <w:rsid w:val="0047455F"/>
    <w:rsid w:val="0047535A"/>
    <w:rsid w:val="004776A4"/>
    <w:rsid w:val="004779A8"/>
    <w:rsid w:val="004816EC"/>
    <w:rsid w:val="004819E1"/>
    <w:rsid w:val="00481F25"/>
    <w:rsid w:val="00482554"/>
    <w:rsid w:val="00482A4A"/>
    <w:rsid w:val="00483C15"/>
    <w:rsid w:val="00484F10"/>
    <w:rsid w:val="00485967"/>
    <w:rsid w:val="00486CBF"/>
    <w:rsid w:val="00486CC8"/>
    <w:rsid w:val="00487951"/>
    <w:rsid w:val="00490C38"/>
    <w:rsid w:val="00491317"/>
    <w:rsid w:val="004915D9"/>
    <w:rsid w:val="00491C37"/>
    <w:rsid w:val="00492A41"/>
    <w:rsid w:val="00492C2A"/>
    <w:rsid w:val="00496364"/>
    <w:rsid w:val="00496818"/>
    <w:rsid w:val="0049721F"/>
    <w:rsid w:val="004978EE"/>
    <w:rsid w:val="00497BFB"/>
    <w:rsid w:val="004A1226"/>
    <w:rsid w:val="004A1902"/>
    <w:rsid w:val="004A374C"/>
    <w:rsid w:val="004A38E3"/>
    <w:rsid w:val="004A3CE9"/>
    <w:rsid w:val="004A6525"/>
    <w:rsid w:val="004A6B75"/>
    <w:rsid w:val="004A6FC8"/>
    <w:rsid w:val="004A70C2"/>
    <w:rsid w:val="004A75C5"/>
    <w:rsid w:val="004B0FD9"/>
    <w:rsid w:val="004B1728"/>
    <w:rsid w:val="004B1FC6"/>
    <w:rsid w:val="004B2340"/>
    <w:rsid w:val="004B2E59"/>
    <w:rsid w:val="004B4106"/>
    <w:rsid w:val="004B43AE"/>
    <w:rsid w:val="004B49AE"/>
    <w:rsid w:val="004B4CA3"/>
    <w:rsid w:val="004B5AF6"/>
    <w:rsid w:val="004B5D62"/>
    <w:rsid w:val="004B6431"/>
    <w:rsid w:val="004B741A"/>
    <w:rsid w:val="004C2AC5"/>
    <w:rsid w:val="004C3C6A"/>
    <w:rsid w:val="004C5016"/>
    <w:rsid w:val="004C5D18"/>
    <w:rsid w:val="004C5E59"/>
    <w:rsid w:val="004C7227"/>
    <w:rsid w:val="004C7844"/>
    <w:rsid w:val="004C7DD1"/>
    <w:rsid w:val="004D1D11"/>
    <w:rsid w:val="004D1DB0"/>
    <w:rsid w:val="004D1EBA"/>
    <w:rsid w:val="004D24CE"/>
    <w:rsid w:val="004D2607"/>
    <w:rsid w:val="004D3E60"/>
    <w:rsid w:val="004D627A"/>
    <w:rsid w:val="004D7993"/>
    <w:rsid w:val="004E1565"/>
    <w:rsid w:val="004E2BBB"/>
    <w:rsid w:val="004E3029"/>
    <w:rsid w:val="004E32B5"/>
    <w:rsid w:val="004E440B"/>
    <w:rsid w:val="004E4A1A"/>
    <w:rsid w:val="004E5027"/>
    <w:rsid w:val="004E5CBB"/>
    <w:rsid w:val="004E5CDB"/>
    <w:rsid w:val="004E686D"/>
    <w:rsid w:val="004E6E64"/>
    <w:rsid w:val="004E7142"/>
    <w:rsid w:val="004F078A"/>
    <w:rsid w:val="004F08DF"/>
    <w:rsid w:val="004F0EA6"/>
    <w:rsid w:val="004F23A3"/>
    <w:rsid w:val="004F254D"/>
    <w:rsid w:val="004F2973"/>
    <w:rsid w:val="004F2ABD"/>
    <w:rsid w:val="004F2BAA"/>
    <w:rsid w:val="004F4B6F"/>
    <w:rsid w:val="004F4D8C"/>
    <w:rsid w:val="004F6056"/>
    <w:rsid w:val="004F60E7"/>
    <w:rsid w:val="004F616C"/>
    <w:rsid w:val="004F6498"/>
    <w:rsid w:val="004F6AE6"/>
    <w:rsid w:val="004F7DDE"/>
    <w:rsid w:val="005009AB"/>
    <w:rsid w:val="00501A4C"/>
    <w:rsid w:val="00502599"/>
    <w:rsid w:val="00502AA2"/>
    <w:rsid w:val="005044D3"/>
    <w:rsid w:val="00504CA5"/>
    <w:rsid w:val="00504F7B"/>
    <w:rsid w:val="00505472"/>
    <w:rsid w:val="00507C8C"/>
    <w:rsid w:val="00507EA3"/>
    <w:rsid w:val="00507EDD"/>
    <w:rsid w:val="00510081"/>
    <w:rsid w:val="00510726"/>
    <w:rsid w:val="00511B8F"/>
    <w:rsid w:val="00512FD0"/>
    <w:rsid w:val="005130BC"/>
    <w:rsid w:val="005150B8"/>
    <w:rsid w:val="0051626B"/>
    <w:rsid w:val="00517128"/>
    <w:rsid w:val="005177E7"/>
    <w:rsid w:val="0052104E"/>
    <w:rsid w:val="005236EF"/>
    <w:rsid w:val="00523F3E"/>
    <w:rsid w:val="005240FC"/>
    <w:rsid w:val="00524299"/>
    <w:rsid w:val="005243E6"/>
    <w:rsid w:val="00525C94"/>
    <w:rsid w:val="00525F72"/>
    <w:rsid w:val="005271CA"/>
    <w:rsid w:val="00530E17"/>
    <w:rsid w:val="0053249B"/>
    <w:rsid w:val="0053283F"/>
    <w:rsid w:val="00532F68"/>
    <w:rsid w:val="0053314E"/>
    <w:rsid w:val="0053461E"/>
    <w:rsid w:val="005351FC"/>
    <w:rsid w:val="005359E8"/>
    <w:rsid w:val="00536D3F"/>
    <w:rsid w:val="00540E90"/>
    <w:rsid w:val="00540EF7"/>
    <w:rsid w:val="00544261"/>
    <w:rsid w:val="005454B4"/>
    <w:rsid w:val="005465B8"/>
    <w:rsid w:val="00546700"/>
    <w:rsid w:val="00546F3E"/>
    <w:rsid w:val="005470AA"/>
    <w:rsid w:val="00547B3E"/>
    <w:rsid w:val="00551053"/>
    <w:rsid w:val="00551443"/>
    <w:rsid w:val="00551C47"/>
    <w:rsid w:val="00554426"/>
    <w:rsid w:val="00554723"/>
    <w:rsid w:val="00555331"/>
    <w:rsid w:val="00555CAE"/>
    <w:rsid w:val="0055609E"/>
    <w:rsid w:val="0055636F"/>
    <w:rsid w:val="00556671"/>
    <w:rsid w:val="00560B68"/>
    <w:rsid w:val="005639B0"/>
    <w:rsid w:val="00566095"/>
    <w:rsid w:val="0056730E"/>
    <w:rsid w:val="00570864"/>
    <w:rsid w:val="00570BA1"/>
    <w:rsid w:val="00571313"/>
    <w:rsid w:val="005715EC"/>
    <w:rsid w:val="00572F44"/>
    <w:rsid w:val="00573B3F"/>
    <w:rsid w:val="00573EE4"/>
    <w:rsid w:val="00573FBE"/>
    <w:rsid w:val="005749AF"/>
    <w:rsid w:val="00574B04"/>
    <w:rsid w:val="00574B64"/>
    <w:rsid w:val="0057676C"/>
    <w:rsid w:val="005770B7"/>
    <w:rsid w:val="00580E00"/>
    <w:rsid w:val="0058128F"/>
    <w:rsid w:val="0058221C"/>
    <w:rsid w:val="0058255C"/>
    <w:rsid w:val="005853AF"/>
    <w:rsid w:val="0058579D"/>
    <w:rsid w:val="00587380"/>
    <w:rsid w:val="005875B5"/>
    <w:rsid w:val="00587F06"/>
    <w:rsid w:val="00591D08"/>
    <w:rsid w:val="00592649"/>
    <w:rsid w:val="00592E42"/>
    <w:rsid w:val="0059489A"/>
    <w:rsid w:val="00595965"/>
    <w:rsid w:val="00597B59"/>
    <w:rsid w:val="005A01F8"/>
    <w:rsid w:val="005A252A"/>
    <w:rsid w:val="005A2B64"/>
    <w:rsid w:val="005A2E78"/>
    <w:rsid w:val="005A35F0"/>
    <w:rsid w:val="005A37BC"/>
    <w:rsid w:val="005A4ACC"/>
    <w:rsid w:val="005A637B"/>
    <w:rsid w:val="005A7A61"/>
    <w:rsid w:val="005B003D"/>
    <w:rsid w:val="005B308F"/>
    <w:rsid w:val="005B46B5"/>
    <w:rsid w:val="005B6D5D"/>
    <w:rsid w:val="005B70DC"/>
    <w:rsid w:val="005B7F55"/>
    <w:rsid w:val="005C0BEA"/>
    <w:rsid w:val="005C1DDE"/>
    <w:rsid w:val="005C2C52"/>
    <w:rsid w:val="005C2D5D"/>
    <w:rsid w:val="005C31FF"/>
    <w:rsid w:val="005C4990"/>
    <w:rsid w:val="005C53B6"/>
    <w:rsid w:val="005C5EE1"/>
    <w:rsid w:val="005C5F84"/>
    <w:rsid w:val="005D020C"/>
    <w:rsid w:val="005D054D"/>
    <w:rsid w:val="005D0C4F"/>
    <w:rsid w:val="005D0E4E"/>
    <w:rsid w:val="005D10E0"/>
    <w:rsid w:val="005D1715"/>
    <w:rsid w:val="005D2DEF"/>
    <w:rsid w:val="005D34AB"/>
    <w:rsid w:val="005D4257"/>
    <w:rsid w:val="005D45C7"/>
    <w:rsid w:val="005D55FB"/>
    <w:rsid w:val="005D5A7D"/>
    <w:rsid w:val="005E0C81"/>
    <w:rsid w:val="005E0E4C"/>
    <w:rsid w:val="005E3FDE"/>
    <w:rsid w:val="005E4ADD"/>
    <w:rsid w:val="005E509B"/>
    <w:rsid w:val="005E519A"/>
    <w:rsid w:val="005E51EE"/>
    <w:rsid w:val="005E6DB6"/>
    <w:rsid w:val="005F04A0"/>
    <w:rsid w:val="005F06E3"/>
    <w:rsid w:val="005F195B"/>
    <w:rsid w:val="005F260F"/>
    <w:rsid w:val="005F316E"/>
    <w:rsid w:val="005F450F"/>
    <w:rsid w:val="005F4A0A"/>
    <w:rsid w:val="005F506F"/>
    <w:rsid w:val="005F583E"/>
    <w:rsid w:val="005F7430"/>
    <w:rsid w:val="005F77DF"/>
    <w:rsid w:val="005F7943"/>
    <w:rsid w:val="006005C1"/>
    <w:rsid w:val="00601764"/>
    <w:rsid w:val="006037F0"/>
    <w:rsid w:val="00604485"/>
    <w:rsid w:val="00604993"/>
    <w:rsid w:val="0060517A"/>
    <w:rsid w:val="00605430"/>
    <w:rsid w:val="006061AD"/>
    <w:rsid w:val="006102A1"/>
    <w:rsid w:val="0061060F"/>
    <w:rsid w:val="00611530"/>
    <w:rsid w:val="00613D3A"/>
    <w:rsid w:val="00614FA8"/>
    <w:rsid w:val="0061544D"/>
    <w:rsid w:val="00615ACC"/>
    <w:rsid w:val="00615FD2"/>
    <w:rsid w:val="00616035"/>
    <w:rsid w:val="0061734A"/>
    <w:rsid w:val="00617572"/>
    <w:rsid w:val="00617723"/>
    <w:rsid w:val="00617D93"/>
    <w:rsid w:val="0062189C"/>
    <w:rsid w:val="00622C41"/>
    <w:rsid w:val="006240A4"/>
    <w:rsid w:val="006256F5"/>
    <w:rsid w:val="006258F9"/>
    <w:rsid w:val="00625C0B"/>
    <w:rsid w:val="006264E0"/>
    <w:rsid w:val="00626B2B"/>
    <w:rsid w:val="00630331"/>
    <w:rsid w:val="006306D0"/>
    <w:rsid w:val="0063400E"/>
    <w:rsid w:val="0063449F"/>
    <w:rsid w:val="00634853"/>
    <w:rsid w:val="00634A2D"/>
    <w:rsid w:val="00635130"/>
    <w:rsid w:val="0064287D"/>
    <w:rsid w:val="006434AB"/>
    <w:rsid w:val="00643945"/>
    <w:rsid w:val="00644765"/>
    <w:rsid w:val="0064564B"/>
    <w:rsid w:val="00652467"/>
    <w:rsid w:val="00652E39"/>
    <w:rsid w:val="00653237"/>
    <w:rsid w:val="00653241"/>
    <w:rsid w:val="00653FFB"/>
    <w:rsid w:val="0065418F"/>
    <w:rsid w:val="006543D9"/>
    <w:rsid w:val="00654E9F"/>
    <w:rsid w:val="006573F0"/>
    <w:rsid w:val="006577B6"/>
    <w:rsid w:val="00657D92"/>
    <w:rsid w:val="00660274"/>
    <w:rsid w:val="00660550"/>
    <w:rsid w:val="006610BA"/>
    <w:rsid w:val="00662A2C"/>
    <w:rsid w:val="00665005"/>
    <w:rsid w:val="00666D8D"/>
    <w:rsid w:val="00667689"/>
    <w:rsid w:val="00670059"/>
    <w:rsid w:val="006709B0"/>
    <w:rsid w:val="006712B0"/>
    <w:rsid w:val="00671366"/>
    <w:rsid w:val="0067216B"/>
    <w:rsid w:val="00672296"/>
    <w:rsid w:val="00672459"/>
    <w:rsid w:val="006743EF"/>
    <w:rsid w:val="0067448F"/>
    <w:rsid w:val="00674493"/>
    <w:rsid w:val="006756BA"/>
    <w:rsid w:val="00675ADB"/>
    <w:rsid w:val="00675C03"/>
    <w:rsid w:val="00675D4F"/>
    <w:rsid w:val="00676A02"/>
    <w:rsid w:val="0067762E"/>
    <w:rsid w:val="00677691"/>
    <w:rsid w:val="00680D02"/>
    <w:rsid w:val="00682753"/>
    <w:rsid w:val="006839C4"/>
    <w:rsid w:val="00683DC2"/>
    <w:rsid w:val="00683EF6"/>
    <w:rsid w:val="00683F46"/>
    <w:rsid w:val="00683F4B"/>
    <w:rsid w:val="00684771"/>
    <w:rsid w:val="00684BA5"/>
    <w:rsid w:val="006857ED"/>
    <w:rsid w:val="00690052"/>
    <w:rsid w:val="00690F40"/>
    <w:rsid w:val="00691E9C"/>
    <w:rsid w:val="0069273C"/>
    <w:rsid w:val="00692B67"/>
    <w:rsid w:val="006938CC"/>
    <w:rsid w:val="0069593B"/>
    <w:rsid w:val="00695D4A"/>
    <w:rsid w:val="0069615D"/>
    <w:rsid w:val="006979CF"/>
    <w:rsid w:val="00697CD6"/>
    <w:rsid w:val="006A1922"/>
    <w:rsid w:val="006A2784"/>
    <w:rsid w:val="006A34AC"/>
    <w:rsid w:val="006A39E7"/>
    <w:rsid w:val="006A465D"/>
    <w:rsid w:val="006A4A57"/>
    <w:rsid w:val="006A4D01"/>
    <w:rsid w:val="006A63BB"/>
    <w:rsid w:val="006A789D"/>
    <w:rsid w:val="006A7B6D"/>
    <w:rsid w:val="006B0E78"/>
    <w:rsid w:val="006B1F01"/>
    <w:rsid w:val="006B3151"/>
    <w:rsid w:val="006B3646"/>
    <w:rsid w:val="006B3A92"/>
    <w:rsid w:val="006B413F"/>
    <w:rsid w:val="006B57A4"/>
    <w:rsid w:val="006C2493"/>
    <w:rsid w:val="006C5942"/>
    <w:rsid w:val="006C68AE"/>
    <w:rsid w:val="006D0F49"/>
    <w:rsid w:val="006D269A"/>
    <w:rsid w:val="006D2840"/>
    <w:rsid w:val="006D3184"/>
    <w:rsid w:val="006D4150"/>
    <w:rsid w:val="006D53D2"/>
    <w:rsid w:val="006D556C"/>
    <w:rsid w:val="006D5A7F"/>
    <w:rsid w:val="006D5B1A"/>
    <w:rsid w:val="006D5CED"/>
    <w:rsid w:val="006D6478"/>
    <w:rsid w:val="006D741B"/>
    <w:rsid w:val="006D7975"/>
    <w:rsid w:val="006E030D"/>
    <w:rsid w:val="006E19D2"/>
    <w:rsid w:val="006E2192"/>
    <w:rsid w:val="006E3ADF"/>
    <w:rsid w:val="006E5329"/>
    <w:rsid w:val="006E5D1F"/>
    <w:rsid w:val="006E6279"/>
    <w:rsid w:val="006F00E9"/>
    <w:rsid w:val="006F1947"/>
    <w:rsid w:val="006F19F4"/>
    <w:rsid w:val="006F1C49"/>
    <w:rsid w:val="006F3331"/>
    <w:rsid w:val="006F3805"/>
    <w:rsid w:val="006F3A05"/>
    <w:rsid w:val="006F412B"/>
    <w:rsid w:val="006F6037"/>
    <w:rsid w:val="006F6D8B"/>
    <w:rsid w:val="006F6DE1"/>
    <w:rsid w:val="00700CBA"/>
    <w:rsid w:val="00703D22"/>
    <w:rsid w:val="007041D3"/>
    <w:rsid w:val="007074D9"/>
    <w:rsid w:val="0071024D"/>
    <w:rsid w:val="00710300"/>
    <w:rsid w:val="00711996"/>
    <w:rsid w:val="00712327"/>
    <w:rsid w:val="0071279D"/>
    <w:rsid w:val="00712925"/>
    <w:rsid w:val="007141D9"/>
    <w:rsid w:val="007157F5"/>
    <w:rsid w:val="00716D7D"/>
    <w:rsid w:val="00717AAB"/>
    <w:rsid w:val="00721213"/>
    <w:rsid w:val="0072202D"/>
    <w:rsid w:val="007222CA"/>
    <w:rsid w:val="007229F0"/>
    <w:rsid w:val="0072366F"/>
    <w:rsid w:val="00724087"/>
    <w:rsid w:val="00725081"/>
    <w:rsid w:val="007250B8"/>
    <w:rsid w:val="00726559"/>
    <w:rsid w:val="00726913"/>
    <w:rsid w:val="00727580"/>
    <w:rsid w:val="00727A80"/>
    <w:rsid w:val="007316C9"/>
    <w:rsid w:val="007317E1"/>
    <w:rsid w:val="00731B58"/>
    <w:rsid w:val="00732358"/>
    <w:rsid w:val="00732DB5"/>
    <w:rsid w:val="00732E73"/>
    <w:rsid w:val="00733843"/>
    <w:rsid w:val="0073439F"/>
    <w:rsid w:val="0073448B"/>
    <w:rsid w:val="00735092"/>
    <w:rsid w:val="0073659C"/>
    <w:rsid w:val="00737109"/>
    <w:rsid w:val="00737CED"/>
    <w:rsid w:val="007405F4"/>
    <w:rsid w:val="0074235A"/>
    <w:rsid w:val="00742D50"/>
    <w:rsid w:val="00743162"/>
    <w:rsid w:val="0074388F"/>
    <w:rsid w:val="00743C87"/>
    <w:rsid w:val="00743DD7"/>
    <w:rsid w:val="00743ED5"/>
    <w:rsid w:val="00744877"/>
    <w:rsid w:val="0074599B"/>
    <w:rsid w:val="00745DE8"/>
    <w:rsid w:val="00745E7B"/>
    <w:rsid w:val="0074606A"/>
    <w:rsid w:val="00746337"/>
    <w:rsid w:val="007465AC"/>
    <w:rsid w:val="00746B87"/>
    <w:rsid w:val="00747AF3"/>
    <w:rsid w:val="00747DE3"/>
    <w:rsid w:val="00751105"/>
    <w:rsid w:val="00752820"/>
    <w:rsid w:val="007539DA"/>
    <w:rsid w:val="00753B49"/>
    <w:rsid w:val="00754ADC"/>
    <w:rsid w:val="007574DA"/>
    <w:rsid w:val="007574E2"/>
    <w:rsid w:val="00760093"/>
    <w:rsid w:val="00761EC5"/>
    <w:rsid w:val="00762012"/>
    <w:rsid w:val="007625A7"/>
    <w:rsid w:val="00764D19"/>
    <w:rsid w:val="007656F1"/>
    <w:rsid w:val="007665AD"/>
    <w:rsid w:val="00766BC7"/>
    <w:rsid w:val="0076792A"/>
    <w:rsid w:val="00770B73"/>
    <w:rsid w:val="00771609"/>
    <w:rsid w:val="0077187C"/>
    <w:rsid w:val="0077334A"/>
    <w:rsid w:val="00773AE7"/>
    <w:rsid w:val="007745DA"/>
    <w:rsid w:val="007749C0"/>
    <w:rsid w:val="00776D42"/>
    <w:rsid w:val="007773E4"/>
    <w:rsid w:val="0077755E"/>
    <w:rsid w:val="007775A0"/>
    <w:rsid w:val="00777B29"/>
    <w:rsid w:val="00777BFE"/>
    <w:rsid w:val="00777F5A"/>
    <w:rsid w:val="00781AAC"/>
    <w:rsid w:val="00781CD8"/>
    <w:rsid w:val="00782C8E"/>
    <w:rsid w:val="00782F6E"/>
    <w:rsid w:val="00783BD2"/>
    <w:rsid w:val="00784B14"/>
    <w:rsid w:val="0078539F"/>
    <w:rsid w:val="007867F2"/>
    <w:rsid w:val="007878C5"/>
    <w:rsid w:val="00787E50"/>
    <w:rsid w:val="007902A3"/>
    <w:rsid w:val="00791549"/>
    <w:rsid w:val="007918D9"/>
    <w:rsid w:val="007923E5"/>
    <w:rsid w:val="00792889"/>
    <w:rsid w:val="00794412"/>
    <w:rsid w:val="00794B75"/>
    <w:rsid w:val="00794DB2"/>
    <w:rsid w:val="0079500F"/>
    <w:rsid w:val="007970F2"/>
    <w:rsid w:val="007A08D6"/>
    <w:rsid w:val="007A21E5"/>
    <w:rsid w:val="007A29D2"/>
    <w:rsid w:val="007A2CF4"/>
    <w:rsid w:val="007A3F7A"/>
    <w:rsid w:val="007A47DA"/>
    <w:rsid w:val="007A52E6"/>
    <w:rsid w:val="007A5B58"/>
    <w:rsid w:val="007A5FFF"/>
    <w:rsid w:val="007A7082"/>
    <w:rsid w:val="007B0BBF"/>
    <w:rsid w:val="007B0BC5"/>
    <w:rsid w:val="007B0D34"/>
    <w:rsid w:val="007B0DAE"/>
    <w:rsid w:val="007B20D7"/>
    <w:rsid w:val="007B20EE"/>
    <w:rsid w:val="007B2AFA"/>
    <w:rsid w:val="007B3687"/>
    <w:rsid w:val="007B4F2E"/>
    <w:rsid w:val="007B4F6B"/>
    <w:rsid w:val="007B5AB2"/>
    <w:rsid w:val="007B72A9"/>
    <w:rsid w:val="007B7B89"/>
    <w:rsid w:val="007C0C39"/>
    <w:rsid w:val="007C3441"/>
    <w:rsid w:val="007C3BF8"/>
    <w:rsid w:val="007C472B"/>
    <w:rsid w:val="007C48CC"/>
    <w:rsid w:val="007C4B88"/>
    <w:rsid w:val="007C4DC8"/>
    <w:rsid w:val="007C4FB4"/>
    <w:rsid w:val="007C582B"/>
    <w:rsid w:val="007C5BCC"/>
    <w:rsid w:val="007C5FA0"/>
    <w:rsid w:val="007C6197"/>
    <w:rsid w:val="007C6425"/>
    <w:rsid w:val="007C691B"/>
    <w:rsid w:val="007D08AB"/>
    <w:rsid w:val="007D25E8"/>
    <w:rsid w:val="007D3F03"/>
    <w:rsid w:val="007D5C67"/>
    <w:rsid w:val="007E0300"/>
    <w:rsid w:val="007E1607"/>
    <w:rsid w:val="007E201D"/>
    <w:rsid w:val="007E3455"/>
    <w:rsid w:val="007E359C"/>
    <w:rsid w:val="007E48A0"/>
    <w:rsid w:val="007E4C45"/>
    <w:rsid w:val="007E5EBB"/>
    <w:rsid w:val="007E7027"/>
    <w:rsid w:val="007E70B1"/>
    <w:rsid w:val="007E74E4"/>
    <w:rsid w:val="007F0E0C"/>
    <w:rsid w:val="007F228B"/>
    <w:rsid w:val="007F305F"/>
    <w:rsid w:val="007F35E3"/>
    <w:rsid w:val="007F3ADD"/>
    <w:rsid w:val="007F41B8"/>
    <w:rsid w:val="007F654C"/>
    <w:rsid w:val="007F6763"/>
    <w:rsid w:val="007F71C8"/>
    <w:rsid w:val="00800C3C"/>
    <w:rsid w:val="00800C41"/>
    <w:rsid w:val="008011F5"/>
    <w:rsid w:val="0080129E"/>
    <w:rsid w:val="0080130D"/>
    <w:rsid w:val="00802ABB"/>
    <w:rsid w:val="00802B23"/>
    <w:rsid w:val="00803623"/>
    <w:rsid w:val="0080498F"/>
    <w:rsid w:val="00804CCF"/>
    <w:rsid w:val="00804EDA"/>
    <w:rsid w:val="00805675"/>
    <w:rsid w:val="008057F1"/>
    <w:rsid w:val="00807D69"/>
    <w:rsid w:val="00811209"/>
    <w:rsid w:val="0081411C"/>
    <w:rsid w:val="00815A64"/>
    <w:rsid w:val="008166FA"/>
    <w:rsid w:val="008208E6"/>
    <w:rsid w:val="00820BFE"/>
    <w:rsid w:val="008224E0"/>
    <w:rsid w:val="00822FB4"/>
    <w:rsid w:val="008233C9"/>
    <w:rsid w:val="00823682"/>
    <w:rsid w:val="008236C2"/>
    <w:rsid w:val="00823E07"/>
    <w:rsid w:val="00826C85"/>
    <w:rsid w:val="00827E96"/>
    <w:rsid w:val="008308B7"/>
    <w:rsid w:val="00831194"/>
    <w:rsid w:val="00832830"/>
    <w:rsid w:val="00833A30"/>
    <w:rsid w:val="008343A2"/>
    <w:rsid w:val="00834A8B"/>
    <w:rsid w:val="00834BDA"/>
    <w:rsid w:val="00834D87"/>
    <w:rsid w:val="008354CA"/>
    <w:rsid w:val="00835EB1"/>
    <w:rsid w:val="00837074"/>
    <w:rsid w:val="0084240C"/>
    <w:rsid w:val="0084269C"/>
    <w:rsid w:val="00843141"/>
    <w:rsid w:val="00843D55"/>
    <w:rsid w:val="00843FAE"/>
    <w:rsid w:val="00844A94"/>
    <w:rsid w:val="00845172"/>
    <w:rsid w:val="00845A7D"/>
    <w:rsid w:val="00846774"/>
    <w:rsid w:val="008468F3"/>
    <w:rsid w:val="008469B2"/>
    <w:rsid w:val="0084709D"/>
    <w:rsid w:val="008472E7"/>
    <w:rsid w:val="00847BA3"/>
    <w:rsid w:val="00850262"/>
    <w:rsid w:val="0085364E"/>
    <w:rsid w:val="008555CC"/>
    <w:rsid w:val="00857A2A"/>
    <w:rsid w:val="00857FF2"/>
    <w:rsid w:val="00860D5A"/>
    <w:rsid w:val="00861788"/>
    <w:rsid w:val="008627F5"/>
    <w:rsid w:val="00863C59"/>
    <w:rsid w:val="0086480C"/>
    <w:rsid w:val="00864C33"/>
    <w:rsid w:val="008655E7"/>
    <w:rsid w:val="00866FCB"/>
    <w:rsid w:val="008674CC"/>
    <w:rsid w:val="0086760B"/>
    <w:rsid w:val="00867810"/>
    <w:rsid w:val="008702D3"/>
    <w:rsid w:val="0087057D"/>
    <w:rsid w:val="008722B3"/>
    <w:rsid w:val="008724FD"/>
    <w:rsid w:val="00875D30"/>
    <w:rsid w:val="00876898"/>
    <w:rsid w:val="0088351B"/>
    <w:rsid w:val="00883EF0"/>
    <w:rsid w:val="00884C77"/>
    <w:rsid w:val="00884FB6"/>
    <w:rsid w:val="0088539B"/>
    <w:rsid w:val="00885C25"/>
    <w:rsid w:val="00885CA1"/>
    <w:rsid w:val="00886174"/>
    <w:rsid w:val="00886D8B"/>
    <w:rsid w:val="00887B36"/>
    <w:rsid w:val="00887FF3"/>
    <w:rsid w:val="0089061C"/>
    <w:rsid w:val="0089112E"/>
    <w:rsid w:val="0089158D"/>
    <w:rsid w:val="00891C8F"/>
    <w:rsid w:val="008920F6"/>
    <w:rsid w:val="00892292"/>
    <w:rsid w:val="008929D0"/>
    <w:rsid w:val="00893241"/>
    <w:rsid w:val="00893AD2"/>
    <w:rsid w:val="00894FAF"/>
    <w:rsid w:val="00895250"/>
    <w:rsid w:val="00895487"/>
    <w:rsid w:val="00895769"/>
    <w:rsid w:val="00896378"/>
    <w:rsid w:val="00896422"/>
    <w:rsid w:val="008978B4"/>
    <w:rsid w:val="008A0094"/>
    <w:rsid w:val="008A0A95"/>
    <w:rsid w:val="008A29A3"/>
    <w:rsid w:val="008A2B6A"/>
    <w:rsid w:val="008A4B49"/>
    <w:rsid w:val="008A50B1"/>
    <w:rsid w:val="008A5763"/>
    <w:rsid w:val="008A5973"/>
    <w:rsid w:val="008A6357"/>
    <w:rsid w:val="008B0C2B"/>
    <w:rsid w:val="008B0E94"/>
    <w:rsid w:val="008B3A94"/>
    <w:rsid w:val="008B543B"/>
    <w:rsid w:val="008B5CC3"/>
    <w:rsid w:val="008B5D1F"/>
    <w:rsid w:val="008B618F"/>
    <w:rsid w:val="008B6D47"/>
    <w:rsid w:val="008C00B5"/>
    <w:rsid w:val="008C0199"/>
    <w:rsid w:val="008C0B34"/>
    <w:rsid w:val="008C20D8"/>
    <w:rsid w:val="008C2A9F"/>
    <w:rsid w:val="008C48E1"/>
    <w:rsid w:val="008C52BC"/>
    <w:rsid w:val="008C6471"/>
    <w:rsid w:val="008C6B12"/>
    <w:rsid w:val="008C6E8A"/>
    <w:rsid w:val="008C76DD"/>
    <w:rsid w:val="008D0352"/>
    <w:rsid w:val="008D0FC2"/>
    <w:rsid w:val="008D200B"/>
    <w:rsid w:val="008D3296"/>
    <w:rsid w:val="008D3B51"/>
    <w:rsid w:val="008D5058"/>
    <w:rsid w:val="008D6061"/>
    <w:rsid w:val="008D6253"/>
    <w:rsid w:val="008D6565"/>
    <w:rsid w:val="008D7399"/>
    <w:rsid w:val="008E146B"/>
    <w:rsid w:val="008E2DE4"/>
    <w:rsid w:val="008E4F52"/>
    <w:rsid w:val="008E4FEA"/>
    <w:rsid w:val="008E57E7"/>
    <w:rsid w:val="008E61EB"/>
    <w:rsid w:val="008F142C"/>
    <w:rsid w:val="008F1C67"/>
    <w:rsid w:val="008F1F00"/>
    <w:rsid w:val="008F2304"/>
    <w:rsid w:val="008F282A"/>
    <w:rsid w:val="008F2DFD"/>
    <w:rsid w:val="008F3A89"/>
    <w:rsid w:val="008F4192"/>
    <w:rsid w:val="008F44D5"/>
    <w:rsid w:val="008F60B0"/>
    <w:rsid w:val="008F671F"/>
    <w:rsid w:val="008F6CE0"/>
    <w:rsid w:val="008F7B08"/>
    <w:rsid w:val="00902919"/>
    <w:rsid w:val="00902B24"/>
    <w:rsid w:val="00902CA3"/>
    <w:rsid w:val="00903BCD"/>
    <w:rsid w:val="00903D49"/>
    <w:rsid w:val="00904222"/>
    <w:rsid w:val="0090435F"/>
    <w:rsid w:val="00904922"/>
    <w:rsid w:val="00907403"/>
    <w:rsid w:val="0090789C"/>
    <w:rsid w:val="00907BBE"/>
    <w:rsid w:val="00907EF1"/>
    <w:rsid w:val="00910FA5"/>
    <w:rsid w:val="00911E46"/>
    <w:rsid w:val="00911F19"/>
    <w:rsid w:val="00912CB2"/>
    <w:rsid w:val="0091383B"/>
    <w:rsid w:val="00914A70"/>
    <w:rsid w:val="0091783A"/>
    <w:rsid w:val="009205A8"/>
    <w:rsid w:val="009212F1"/>
    <w:rsid w:val="00921E02"/>
    <w:rsid w:val="0092225F"/>
    <w:rsid w:val="00923222"/>
    <w:rsid w:val="00923AAE"/>
    <w:rsid w:val="00924C1A"/>
    <w:rsid w:val="00924E3B"/>
    <w:rsid w:val="00925664"/>
    <w:rsid w:val="009257FD"/>
    <w:rsid w:val="009265BE"/>
    <w:rsid w:val="009266C7"/>
    <w:rsid w:val="009270DF"/>
    <w:rsid w:val="00930FE9"/>
    <w:rsid w:val="0093133B"/>
    <w:rsid w:val="009313BE"/>
    <w:rsid w:val="00931C22"/>
    <w:rsid w:val="00932DD6"/>
    <w:rsid w:val="00933CA7"/>
    <w:rsid w:val="0093585F"/>
    <w:rsid w:val="009373F3"/>
    <w:rsid w:val="00937DAC"/>
    <w:rsid w:val="0094167E"/>
    <w:rsid w:val="00941E63"/>
    <w:rsid w:val="00944880"/>
    <w:rsid w:val="00944E8C"/>
    <w:rsid w:val="00945A8E"/>
    <w:rsid w:val="00945AA0"/>
    <w:rsid w:val="00946738"/>
    <w:rsid w:val="00946DC6"/>
    <w:rsid w:val="0094749C"/>
    <w:rsid w:val="00950B91"/>
    <w:rsid w:val="00951267"/>
    <w:rsid w:val="00952106"/>
    <w:rsid w:val="00953076"/>
    <w:rsid w:val="009546D8"/>
    <w:rsid w:val="0095500F"/>
    <w:rsid w:val="00955BEC"/>
    <w:rsid w:val="0095655B"/>
    <w:rsid w:val="009569DA"/>
    <w:rsid w:val="00960DA8"/>
    <w:rsid w:val="00961094"/>
    <w:rsid w:val="00961262"/>
    <w:rsid w:val="00962A12"/>
    <w:rsid w:val="0096340D"/>
    <w:rsid w:val="009634FA"/>
    <w:rsid w:val="009649BC"/>
    <w:rsid w:val="00964DBD"/>
    <w:rsid w:val="00965984"/>
    <w:rsid w:val="00965F2D"/>
    <w:rsid w:val="009674C6"/>
    <w:rsid w:val="0097071A"/>
    <w:rsid w:val="00970B9F"/>
    <w:rsid w:val="00971728"/>
    <w:rsid w:val="00971934"/>
    <w:rsid w:val="00971CC2"/>
    <w:rsid w:val="009720D0"/>
    <w:rsid w:val="009728F5"/>
    <w:rsid w:val="00972CD5"/>
    <w:rsid w:val="009731F7"/>
    <w:rsid w:val="00975985"/>
    <w:rsid w:val="009768DD"/>
    <w:rsid w:val="00977BF9"/>
    <w:rsid w:val="009806E3"/>
    <w:rsid w:val="009806EC"/>
    <w:rsid w:val="00980B73"/>
    <w:rsid w:val="009828F5"/>
    <w:rsid w:val="00982D35"/>
    <w:rsid w:val="00983886"/>
    <w:rsid w:val="0098532E"/>
    <w:rsid w:val="009862D9"/>
    <w:rsid w:val="00987B48"/>
    <w:rsid w:val="00990BCE"/>
    <w:rsid w:val="009914DD"/>
    <w:rsid w:val="00993112"/>
    <w:rsid w:val="00993BCD"/>
    <w:rsid w:val="00994C3C"/>
    <w:rsid w:val="00994ECE"/>
    <w:rsid w:val="00996A43"/>
    <w:rsid w:val="00997D2D"/>
    <w:rsid w:val="009A00DB"/>
    <w:rsid w:val="009A0370"/>
    <w:rsid w:val="009A0B01"/>
    <w:rsid w:val="009A0B4D"/>
    <w:rsid w:val="009A10B6"/>
    <w:rsid w:val="009A1378"/>
    <w:rsid w:val="009A1924"/>
    <w:rsid w:val="009A2323"/>
    <w:rsid w:val="009A23A3"/>
    <w:rsid w:val="009A25E6"/>
    <w:rsid w:val="009A3193"/>
    <w:rsid w:val="009A4487"/>
    <w:rsid w:val="009A4E79"/>
    <w:rsid w:val="009A52BB"/>
    <w:rsid w:val="009A61CD"/>
    <w:rsid w:val="009A791E"/>
    <w:rsid w:val="009B0882"/>
    <w:rsid w:val="009B1660"/>
    <w:rsid w:val="009B1A43"/>
    <w:rsid w:val="009B2801"/>
    <w:rsid w:val="009B2939"/>
    <w:rsid w:val="009B2EB2"/>
    <w:rsid w:val="009B36FA"/>
    <w:rsid w:val="009B5181"/>
    <w:rsid w:val="009B56B6"/>
    <w:rsid w:val="009B61CD"/>
    <w:rsid w:val="009B7034"/>
    <w:rsid w:val="009B7995"/>
    <w:rsid w:val="009B7AD8"/>
    <w:rsid w:val="009C114B"/>
    <w:rsid w:val="009C1950"/>
    <w:rsid w:val="009C1B63"/>
    <w:rsid w:val="009C1C7D"/>
    <w:rsid w:val="009C2689"/>
    <w:rsid w:val="009C314E"/>
    <w:rsid w:val="009C43C7"/>
    <w:rsid w:val="009C6D28"/>
    <w:rsid w:val="009C786A"/>
    <w:rsid w:val="009D0824"/>
    <w:rsid w:val="009D3425"/>
    <w:rsid w:val="009D369D"/>
    <w:rsid w:val="009D4045"/>
    <w:rsid w:val="009D590D"/>
    <w:rsid w:val="009D6A03"/>
    <w:rsid w:val="009D6FBF"/>
    <w:rsid w:val="009D79C5"/>
    <w:rsid w:val="009E097D"/>
    <w:rsid w:val="009E12D0"/>
    <w:rsid w:val="009E1E5A"/>
    <w:rsid w:val="009E225E"/>
    <w:rsid w:val="009E303A"/>
    <w:rsid w:val="009E4902"/>
    <w:rsid w:val="009E4F87"/>
    <w:rsid w:val="009E656E"/>
    <w:rsid w:val="009E797B"/>
    <w:rsid w:val="009E7BE3"/>
    <w:rsid w:val="009F05E5"/>
    <w:rsid w:val="009F0D6B"/>
    <w:rsid w:val="009F2AC3"/>
    <w:rsid w:val="009F36E0"/>
    <w:rsid w:val="009F376A"/>
    <w:rsid w:val="009F3CD3"/>
    <w:rsid w:val="009F5C3C"/>
    <w:rsid w:val="009F5CA6"/>
    <w:rsid w:val="009F7298"/>
    <w:rsid w:val="009F774B"/>
    <w:rsid w:val="009F77C8"/>
    <w:rsid w:val="00A0037A"/>
    <w:rsid w:val="00A01640"/>
    <w:rsid w:val="00A01854"/>
    <w:rsid w:val="00A02B7F"/>
    <w:rsid w:val="00A03495"/>
    <w:rsid w:val="00A060D1"/>
    <w:rsid w:val="00A069BB"/>
    <w:rsid w:val="00A06AAD"/>
    <w:rsid w:val="00A06C9A"/>
    <w:rsid w:val="00A06EAA"/>
    <w:rsid w:val="00A07166"/>
    <w:rsid w:val="00A07FC0"/>
    <w:rsid w:val="00A10A32"/>
    <w:rsid w:val="00A12331"/>
    <w:rsid w:val="00A125EF"/>
    <w:rsid w:val="00A13CC7"/>
    <w:rsid w:val="00A15096"/>
    <w:rsid w:val="00A154F6"/>
    <w:rsid w:val="00A17D06"/>
    <w:rsid w:val="00A17D29"/>
    <w:rsid w:val="00A20363"/>
    <w:rsid w:val="00A207A5"/>
    <w:rsid w:val="00A2107A"/>
    <w:rsid w:val="00A21718"/>
    <w:rsid w:val="00A21BA0"/>
    <w:rsid w:val="00A22E02"/>
    <w:rsid w:val="00A2571B"/>
    <w:rsid w:val="00A26AAA"/>
    <w:rsid w:val="00A30476"/>
    <w:rsid w:val="00A312F4"/>
    <w:rsid w:val="00A31C8B"/>
    <w:rsid w:val="00A32B1C"/>
    <w:rsid w:val="00A33345"/>
    <w:rsid w:val="00A33722"/>
    <w:rsid w:val="00A34C62"/>
    <w:rsid w:val="00A3620D"/>
    <w:rsid w:val="00A367F5"/>
    <w:rsid w:val="00A36A14"/>
    <w:rsid w:val="00A36A61"/>
    <w:rsid w:val="00A41797"/>
    <w:rsid w:val="00A4188C"/>
    <w:rsid w:val="00A43649"/>
    <w:rsid w:val="00A43BBA"/>
    <w:rsid w:val="00A442C0"/>
    <w:rsid w:val="00A44D72"/>
    <w:rsid w:val="00A45C24"/>
    <w:rsid w:val="00A46211"/>
    <w:rsid w:val="00A47B8A"/>
    <w:rsid w:val="00A50E9E"/>
    <w:rsid w:val="00A51A53"/>
    <w:rsid w:val="00A51AD0"/>
    <w:rsid w:val="00A5354D"/>
    <w:rsid w:val="00A56532"/>
    <w:rsid w:val="00A56999"/>
    <w:rsid w:val="00A5751B"/>
    <w:rsid w:val="00A607A9"/>
    <w:rsid w:val="00A6339A"/>
    <w:rsid w:val="00A675DA"/>
    <w:rsid w:val="00A67FD2"/>
    <w:rsid w:val="00A701E5"/>
    <w:rsid w:val="00A7185E"/>
    <w:rsid w:val="00A730BF"/>
    <w:rsid w:val="00A7330C"/>
    <w:rsid w:val="00A73639"/>
    <w:rsid w:val="00A73B47"/>
    <w:rsid w:val="00A75A1B"/>
    <w:rsid w:val="00A75F46"/>
    <w:rsid w:val="00A76047"/>
    <w:rsid w:val="00A76976"/>
    <w:rsid w:val="00A7705A"/>
    <w:rsid w:val="00A80695"/>
    <w:rsid w:val="00A82329"/>
    <w:rsid w:val="00A82C43"/>
    <w:rsid w:val="00A82D6B"/>
    <w:rsid w:val="00A8370A"/>
    <w:rsid w:val="00A83C22"/>
    <w:rsid w:val="00A83FDD"/>
    <w:rsid w:val="00A85623"/>
    <w:rsid w:val="00A85855"/>
    <w:rsid w:val="00A86403"/>
    <w:rsid w:val="00A86573"/>
    <w:rsid w:val="00A86F02"/>
    <w:rsid w:val="00A87392"/>
    <w:rsid w:val="00A879FE"/>
    <w:rsid w:val="00A87A54"/>
    <w:rsid w:val="00A87AC6"/>
    <w:rsid w:val="00A905E7"/>
    <w:rsid w:val="00A91619"/>
    <w:rsid w:val="00A9207B"/>
    <w:rsid w:val="00A920CE"/>
    <w:rsid w:val="00A92E80"/>
    <w:rsid w:val="00A9343B"/>
    <w:rsid w:val="00A9361F"/>
    <w:rsid w:val="00A93C2B"/>
    <w:rsid w:val="00A9442A"/>
    <w:rsid w:val="00A96CA3"/>
    <w:rsid w:val="00A97034"/>
    <w:rsid w:val="00A9746F"/>
    <w:rsid w:val="00AA01F7"/>
    <w:rsid w:val="00AA1ECE"/>
    <w:rsid w:val="00AA206F"/>
    <w:rsid w:val="00AA2620"/>
    <w:rsid w:val="00AA2700"/>
    <w:rsid w:val="00AA2ECC"/>
    <w:rsid w:val="00AA3D96"/>
    <w:rsid w:val="00AA53AD"/>
    <w:rsid w:val="00AA5448"/>
    <w:rsid w:val="00AA5E90"/>
    <w:rsid w:val="00AA5EEC"/>
    <w:rsid w:val="00AA63C8"/>
    <w:rsid w:val="00AB00F6"/>
    <w:rsid w:val="00AB31DF"/>
    <w:rsid w:val="00AB36F2"/>
    <w:rsid w:val="00AB39E2"/>
    <w:rsid w:val="00AB3B7E"/>
    <w:rsid w:val="00AB411E"/>
    <w:rsid w:val="00AB55DC"/>
    <w:rsid w:val="00AB5C28"/>
    <w:rsid w:val="00AB5F3B"/>
    <w:rsid w:val="00AB769A"/>
    <w:rsid w:val="00AB7979"/>
    <w:rsid w:val="00AC0042"/>
    <w:rsid w:val="00AC08EF"/>
    <w:rsid w:val="00AC1256"/>
    <w:rsid w:val="00AC25E1"/>
    <w:rsid w:val="00AC2D03"/>
    <w:rsid w:val="00AC3583"/>
    <w:rsid w:val="00AC4FCB"/>
    <w:rsid w:val="00AC5AA9"/>
    <w:rsid w:val="00AC6DA0"/>
    <w:rsid w:val="00AC75DB"/>
    <w:rsid w:val="00AD0D04"/>
    <w:rsid w:val="00AD106D"/>
    <w:rsid w:val="00AD1324"/>
    <w:rsid w:val="00AD1735"/>
    <w:rsid w:val="00AD20AE"/>
    <w:rsid w:val="00AD3B03"/>
    <w:rsid w:val="00AD6DBF"/>
    <w:rsid w:val="00AE2565"/>
    <w:rsid w:val="00AE2FEB"/>
    <w:rsid w:val="00AE3E70"/>
    <w:rsid w:val="00AE4E90"/>
    <w:rsid w:val="00AE5483"/>
    <w:rsid w:val="00AE5D6B"/>
    <w:rsid w:val="00AE74BF"/>
    <w:rsid w:val="00AE7B0E"/>
    <w:rsid w:val="00AF07E8"/>
    <w:rsid w:val="00AF0855"/>
    <w:rsid w:val="00AF0E85"/>
    <w:rsid w:val="00AF27A3"/>
    <w:rsid w:val="00AF296B"/>
    <w:rsid w:val="00AF3BE0"/>
    <w:rsid w:val="00AF3CA9"/>
    <w:rsid w:val="00AF3DE0"/>
    <w:rsid w:val="00AF416D"/>
    <w:rsid w:val="00AF59A3"/>
    <w:rsid w:val="00AF61BB"/>
    <w:rsid w:val="00AF6781"/>
    <w:rsid w:val="00AF70D3"/>
    <w:rsid w:val="00AF7362"/>
    <w:rsid w:val="00AF757C"/>
    <w:rsid w:val="00B001E1"/>
    <w:rsid w:val="00B007DA"/>
    <w:rsid w:val="00B007FA"/>
    <w:rsid w:val="00B00A7A"/>
    <w:rsid w:val="00B01450"/>
    <w:rsid w:val="00B01B9E"/>
    <w:rsid w:val="00B023D3"/>
    <w:rsid w:val="00B03044"/>
    <w:rsid w:val="00B03F68"/>
    <w:rsid w:val="00B04D52"/>
    <w:rsid w:val="00B05AB7"/>
    <w:rsid w:val="00B064B9"/>
    <w:rsid w:val="00B07193"/>
    <w:rsid w:val="00B10487"/>
    <w:rsid w:val="00B11195"/>
    <w:rsid w:val="00B12BA9"/>
    <w:rsid w:val="00B14C00"/>
    <w:rsid w:val="00B15230"/>
    <w:rsid w:val="00B15B1B"/>
    <w:rsid w:val="00B16057"/>
    <w:rsid w:val="00B163B4"/>
    <w:rsid w:val="00B16E0C"/>
    <w:rsid w:val="00B17BF5"/>
    <w:rsid w:val="00B200F6"/>
    <w:rsid w:val="00B203BC"/>
    <w:rsid w:val="00B20BFD"/>
    <w:rsid w:val="00B21064"/>
    <w:rsid w:val="00B215A0"/>
    <w:rsid w:val="00B21A53"/>
    <w:rsid w:val="00B2268C"/>
    <w:rsid w:val="00B22AAF"/>
    <w:rsid w:val="00B23D0C"/>
    <w:rsid w:val="00B262C2"/>
    <w:rsid w:val="00B264A9"/>
    <w:rsid w:val="00B276D9"/>
    <w:rsid w:val="00B27A94"/>
    <w:rsid w:val="00B27EE9"/>
    <w:rsid w:val="00B305D7"/>
    <w:rsid w:val="00B30B91"/>
    <w:rsid w:val="00B3163C"/>
    <w:rsid w:val="00B3204D"/>
    <w:rsid w:val="00B32613"/>
    <w:rsid w:val="00B3385D"/>
    <w:rsid w:val="00B33AB1"/>
    <w:rsid w:val="00B33B11"/>
    <w:rsid w:val="00B347F5"/>
    <w:rsid w:val="00B34D37"/>
    <w:rsid w:val="00B34FE4"/>
    <w:rsid w:val="00B4221C"/>
    <w:rsid w:val="00B42DFF"/>
    <w:rsid w:val="00B44039"/>
    <w:rsid w:val="00B440B6"/>
    <w:rsid w:val="00B44D94"/>
    <w:rsid w:val="00B44E0F"/>
    <w:rsid w:val="00B4507B"/>
    <w:rsid w:val="00B46E2D"/>
    <w:rsid w:val="00B50D8B"/>
    <w:rsid w:val="00B50EA9"/>
    <w:rsid w:val="00B5282E"/>
    <w:rsid w:val="00B53427"/>
    <w:rsid w:val="00B5515D"/>
    <w:rsid w:val="00B55D50"/>
    <w:rsid w:val="00B6040B"/>
    <w:rsid w:val="00B60435"/>
    <w:rsid w:val="00B60AF9"/>
    <w:rsid w:val="00B63BD3"/>
    <w:rsid w:val="00B63DBC"/>
    <w:rsid w:val="00B64759"/>
    <w:rsid w:val="00B664E0"/>
    <w:rsid w:val="00B67FC0"/>
    <w:rsid w:val="00B70941"/>
    <w:rsid w:val="00B7195E"/>
    <w:rsid w:val="00B7378F"/>
    <w:rsid w:val="00B738CE"/>
    <w:rsid w:val="00B7533C"/>
    <w:rsid w:val="00B75D63"/>
    <w:rsid w:val="00B764AC"/>
    <w:rsid w:val="00B7736A"/>
    <w:rsid w:val="00B77B5E"/>
    <w:rsid w:val="00B8157C"/>
    <w:rsid w:val="00B8266E"/>
    <w:rsid w:val="00B84137"/>
    <w:rsid w:val="00B84282"/>
    <w:rsid w:val="00B879F3"/>
    <w:rsid w:val="00B91484"/>
    <w:rsid w:val="00B915D1"/>
    <w:rsid w:val="00B94B1B"/>
    <w:rsid w:val="00B96506"/>
    <w:rsid w:val="00B96BA9"/>
    <w:rsid w:val="00B975A7"/>
    <w:rsid w:val="00BA001F"/>
    <w:rsid w:val="00BA045E"/>
    <w:rsid w:val="00BA1A93"/>
    <w:rsid w:val="00BA1E20"/>
    <w:rsid w:val="00BA23F5"/>
    <w:rsid w:val="00BA312F"/>
    <w:rsid w:val="00BA3F65"/>
    <w:rsid w:val="00BA4063"/>
    <w:rsid w:val="00BA5104"/>
    <w:rsid w:val="00BA51E7"/>
    <w:rsid w:val="00BA5727"/>
    <w:rsid w:val="00BA6937"/>
    <w:rsid w:val="00BA7000"/>
    <w:rsid w:val="00BA74CE"/>
    <w:rsid w:val="00BA7FB4"/>
    <w:rsid w:val="00BB007F"/>
    <w:rsid w:val="00BB10ED"/>
    <w:rsid w:val="00BB1402"/>
    <w:rsid w:val="00BB1F88"/>
    <w:rsid w:val="00BB36A7"/>
    <w:rsid w:val="00BB386B"/>
    <w:rsid w:val="00BB3903"/>
    <w:rsid w:val="00BB4251"/>
    <w:rsid w:val="00BB43F5"/>
    <w:rsid w:val="00BB51A7"/>
    <w:rsid w:val="00BB5631"/>
    <w:rsid w:val="00BB5BBC"/>
    <w:rsid w:val="00BB70F4"/>
    <w:rsid w:val="00BB77B7"/>
    <w:rsid w:val="00BC0942"/>
    <w:rsid w:val="00BC09F0"/>
    <w:rsid w:val="00BC254F"/>
    <w:rsid w:val="00BC5441"/>
    <w:rsid w:val="00BC6C20"/>
    <w:rsid w:val="00BD36B1"/>
    <w:rsid w:val="00BD3BD4"/>
    <w:rsid w:val="00BD3CF6"/>
    <w:rsid w:val="00BD4D0F"/>
    <w:rsid w:val="00BD768D"/>
    <w:rsid w:val="00BE0BD5"/>
    <w:rsid w:val="00BE0D46"/>
    <w:rsid w:val="00BE2D9F"/>
    <w:rsid w:val="00BE467E"/>
    <w:rsid w:val="00BE4F73"/>
    <w:rsid w:val="00BE5A78"/>
    <w:rsid w:val="00BE5E52"/>
    <w:rsid w:val="00BF2014"/>
    <w:rsid w:val="00BF2ACD"/>
    <w:rsid w:val="00BF2F89"/>
    <w:rsid w:val="00BF3615"/>
    <w:rsid w:val="00BF52C3"/>
    <w:rsid w:val="00BF6D70"/>
    <w:rsid w:val="00BF73F9"/>
    <w:rsid w:val="00BF7C94"/>
    <w:rsid w:val="00C00AA5"/>
    <w:rsid w:val="00C01C95"/>
    <w:rsid w:val="00C01DE0"/>
    <w:rsid w:val="00C01F7B"/>
    <w:rsid w:val="00C03012"/>
    <w:rsid w:val="00C037D0"/>
    <w:rsid w:val="00C03EFC"/>
    <w:rsid w:val="00C03F9B"/>
    <w:rsid w:val="00C04664"/>
    <w:rsid w:val="00C04C99"/>
    <w:rsid w:val="00C05705"/>
    <w:rsid w:val="00C05AA5"/>
    <w:rsid w:val="00C06955"/>
    <w:rsid w:val="00C06C3C"/>
    <w:rsid w:val="00C06D08"/>
    <w:rsid w:val="00C071DB"/>
    <w:rsid w:val="00C07835"/>
    <w:rsid w:val="00C10981"/>
    <w:rsid w:val="00C1197E"/>
    <w:rsid w:val="00C12D2D"/>
    <w:rsid w:val="00C12DD7"/>
    <w:rsid w:val="00C13959"/>
    <w:rsid w:val="00C15F36"/>
    <w:rsid w:val="00C17D5D"/>
    <w:rsid w:val="00C17DA5"/>
    <w:rsid w:val="00C22FD4"/>
    <w:rsid w:val="00C254ED"/>
    <w:rsid w:val="00C27A3E"/>
    <w:rsid w:val="00C27AE5"/>
    <w:rsid w:val="00C27F92"/>
    <w:rsid w:val="00C30AAF"/>
    <w:rsid w:val="00C32C7F"/>
    <w:rsid w:val="00C32E13"/>
    <w:rsid w:val="00C3307A"/>
    <w:rsid w:val="00C33C69"/>
    <w:rsid w:val="00C35884"/>
    <w:rsid w:val="00C35A08"/>
    <w:rsid w:val="00C36CC0"/>
    <w:rsid w:val="00C4022A"/>
    <w:rsid w:val="00C40239"/>
    <w:rsid w:val="00C42F16"/>
    <w:rsid w:val="00C43268"/>
    <w:rsid w:val="00C44145"/>
    <w:rsid w:val="00C44322"/>
    <w:rsid w:val="00C45B6C"/>
    <w:rsid w:val="00C460B6"/>
    <w:rsid w:val="00C47077"/>
    <w:rsid w:val="00C4776A"/>
    <w:rsid w:val="00C47AD5"/>
    <w:rsid w:val="00C47C83"/>
    <w:rsid w:val="00C50555"/>
    <w:rsid w:val="00C50B81"/>
    <w:rsid w:val="00C5102E"/>
    <w:rsid w:val="00C51085"/>
    <w:rsid w:val="00C5116B"/>
    <w:rsid w:val="00C5142E"/>
    <w:rsid w:val="00C51C1F"/>
    <w:rsid w:val="00C5200E"/>
    <w:rsid w:val="00C52DA1"/>
    <w:rsid w:val="00C562D1"/>
    <w:rsid w:val="00C57A49"/>
    <w:rsid w:val="00C61B00"/>
    <w:rsid w:val="00C632B0"/>
    <w:rsid w:val="00C64383"/>
    <w:rsid w:val="00C64A0D"/>
    <w:rsid w:val="00C65B66"/>
    <w:rsid w:val="00C65C9D"/>
    <w:rsid w:val="00C65CE9"/>
    <w:rsid w:val="00C6750F"/>
    <w:rsid w:val="00C700DC"/>
    <w:rsid w:val="00C70E5E"/>
    <w:rsid w:val="00C71250"/>
    <w:rsid w:val="00C715DC"/>
    <w:rsid w:val="00C72A72"/>
    <w:rsid w:val="00C72D23"/>
    <w:rsid w:val="00C72E43"/>
    <w:rsid w:val="00C744EF"/>
    <w:rsid w:val="00C75BA5"/>
    <w:rsid w:val="00C763E5"/>
    <w:rsid w:val="00C77504"/>
    <w:rsid w:val="00C77972"/>
    <w:rsid w:val="00C80068"/>
    <w:rsid w:val="00C80816"/>
    <w:rsid w:val="00C815CE"/>
    <w:rsid w:val="00C8164C"/>
    <w:rsid w:val="00C81AD9"/>
    <w:rsid w:val="00C81D99"/>
    <w:rsid w:val="00C82818"/>
    <w:rsid w:val="00C82E03"/>
    <w:rsid w:val="00C82FB7"/>
    <w:rsid w:val="00C836C7"/>
    <w:rsid w:val="00C838A4"/>
    <w:rsid w:val="00C83D33"/>
    <w:rsid w:val="00C83D39"/>
    <w:rsid w:val="00C846C2"/>
    <w:rsid w:val="00C84A19"/>
    <w:rsid w:val="00C859F8"/>
    <w:rsid w:val="00C868D3"/>
    <w:rsid w:val="00C87156"/>
    <w:rsid w:val="00C87252"/>
    <w:rsid w:val="00C8789F"/>
    <w:rsid w:val="00C87D2C"/>
    <w:rsid w:val="00C87E1C"/>
    <w:rsid w:val="00C9051D"/>
    <w:rsid w:val="00C91A12"/>
    <w:rsid w:val="00C92FE1"/>
    <w:rsid w:val="00C93D25"/>
    <w:rsid w:val="00C94008"/>
    <w:rsid w:val="00C9450A"/>
    <w:rsid w:val="00C96047"/>
    <w:rsid w:val="00C96198"/>
    <w:rsid w:val="00C97D83"/>
    <w:rsid w:val="00CA0426"/>
    <w:rsid w:val="00CA45F7"/>
    <w:rsid w:val="00CA5046"/>
    <w:rsid w:val="00CA50DB"/>
    <w:rsid w:val="00CA5144"/>
    <w:rsid w:val="00CA5CD3"/>
    <w:rsid w:val="00CA5FC6"/>
    <w:rsid w:val="00CA60BF"/>
    <w:rsid w:val="00CA7433"/>
    <w:rsid w:val="00CA74AE"/>
    <w:rsid w:val="00CB0455"/>
    <w:rsid w:val="00CB109C"/>
    <w:rsid w:val="00CB2257"/>
    <w:rsid w:val="00CB4C53"/>
    <w:rsid w:val="00CB522A"/>
    <w:rsid w:val="00CB5326"/>
    <w:rsid w:val="00CB5501"/>
    <w:rsid w:val="00CB6D85"/>
    <w:rsid w:val="00CB7E9C"/>
    <w:rsid w:val="00CC00B9"/>
    <w:rsid w:val="00CC03A2"/>
    <w:rsid w:val="00CC0D8C"/>
    <w:rsid w:val="00CC2A2B"/>
    <w:rsid w:val="00CC3CA2"/>
    <w:rsid w:val="00CC41AC"/>
    <w:rsid w:val="00CC500A"/>
    <w:rsid w:val="00CC506E"/>
    <w:rsid w:val="00CC50F2"/>
    <w:rsid w:val="00CC52F7"/>
    <w:rsid w:val="00CC57B6"/>
    <w:rsid w:val="00CC74F0"/>
    <w:rsid w:val="00CC77D4"/>
    <w:rsid w:val="00CC7AC6"/>
    <w:rsid w:val="00CC7B41"/>
    <w:rsid w:val="00CD0D63"/>
    <w:rsid w:val="00CD1C06"/>
    <w:rsid w:val="00CD1CF0"/>
    <w:rsid w:val="00CD30E2"/>
    <w:rsid w:val="00CD32BF"/>
    <w:rsid w:val="00CD34C3"/>
    <w:rsid w:val="00CD3ED6"/>
    <w:rsid w:val="00CD493A"/>
    <w:rsid w:val="00CD4B69"/>
    <w:rsid w:val="00CD777C"/>
    <w:rsid w:val="00CE08F0"/>
    <w:rsid w:val="00CE1401"/>
    <w:rsid w:val="00CE2244"/>
    <w:rsid w:val="00CE2773"/>
    <w:rsid w:val="00CE2AA9"/>
    <w:rsid w:val="00CE48B5"/>
    <w:rsid w:val="00CE4FE7"/>
    <w:rsid w:val="00CE509A"/>
    <w:rsid w:val="00CE65BC"/>
    <w:rsid w:val="00CE7411"/>
    <w:rsid w:val="00CE7744"/>
    <w:rsid w:val="00CE774E"/>
    <w:rsid w:val="00CE7B64"/>
    <w:rsid w:val="00CF391E"/>
    <w:rsid w:val="00CF3C50"/>
    <w:rsid w:val="00CF4465"/>
    <w:rsid w:val="00CF5BD6"/>
    <w:rsid w:val="00CF65E4"/>
    <w:rsid w:val="00CF7BC8"/>
    <w:rsid w:val="00CF7E61"/>
    <w:rsid w:val="00D00722"/>
    <w:rsid w:val="00D00CDD"/>
    <w:rsid w:val="00D020C9"/>
    <w:rsid w:val="00D02E17"/>
    <w:rsid w:val="00D030A9"/>
    <w:rsid w:val="00D03730"/>
    <w:rsid w:val="00D0379D"/>
    <w:rsid w:val="00D0418E"/>
    <w:rsid w:val="00D046CB"/>
    <w:rsid w:val="00D059EF"/>
    <w:rsid w:val="00D05A02"/>
    <w:rsid w:val="00D05C33"/>
    <w:rsid w:val="00D05F6A"/>
    <w:rsid w:val="00D06B74"/>
    <w:rsid w:val="00D101DF"/>
    <w:rsid w:val="00D10BAB"/>
    <w:rsid w:val="00D10C1F"/>
    <w:rsid w:val="00D10C69"/>
    <w:rsid w:val="00D10FBC"/>
    <w:rsid w:val="00D11A96"/>
    <w:rsid w:val="00D11EB0"/>
    <w:rsid w:val="00D1219E"/>
    <w:rsid w:val="00D122BA"/>
    <w:rsid w:val="00D12630"/>
    <w:rsid w:val="00D139D8"/>
    <w:rsid w:val="00D13A62"/>
    <w:rsid w:val="00D13E37"/>
    <w:rsid w:val="00D144E4"/>
    <w:rsid w:val="00D14680"/>
    <w:rsid w:val="00D14A35"/>
    <w:rsid w:val="00D16DEC"/>
    <w:rsid w:val="00D17CB1"/>
    <w:rsid w:val="00D2059D"/>
    <w:rsid w:val="00D21283"/>
    <w:rsid w:val="00D21C88"/>
    <w:rsid w:val="00D21F0F"/>
    <w:rsid w:val="00D22ED6"/>
    <w:rsid w:val="00D2340B"/>
    <w:rsid w:val="00D2499C"/>
    <w:rsid w:val="00D25258"/>
    <w:rsid w:val="00D256C2"/>
    <w:rsid w:val="00D260BA"/>
    <w:rsid w:val="00D27A79"/>
    <w:rsid w:val="00D3264D"/>
    <w:rsid w:val="00D32C74"/>
    <w:rsid w:val="00D33084"/>
    <w:rsid w:val="00D33330"/>
    <w:rsid w:val="00D33AA6"/>
    <w:rsid w:val="00D34245"/>
    <w:rsid w:val="00D347B0"/>
    <w:rsid w:val="00D358A5"/>
    <w:rsid w:val="00D37862"/>
    <w:rsid w:val="00D41606"/>
    <w:rsid w:val="00D4241C"/>
    <w:rsid w:val="00D42755"/>
    <w:rsid w:val="00D435B4"/>
    <w:rsid w:val="00D44214"/>
    <w:rsid w:val="00D4481A"/>
    <w:rsid w:val="00D4560E"/>
    <w:rsid w:val="00D464C3"/>
    <w:rsid w:val="00D473B5"/>
    <w:rsid w:val="00D47E49"/>
    <w:rsid w:val="00D503DF"/>
    <w:rsid w:val="00D50A15"/>
    <w:rsid w:val="00D53F2F"/>
    <w:rsid w:val="00D5441E"/>
    <w:rsid w:val="00D553BC"/>
    <w:rsid w:val="00D5631B"/>
    <w:rsid w:val="00D566F8"/>
    <w:rsid w:val="00D57DD2"/>
    <w:rsid w:val="00D60DB7"/>
    <w:rsid w:val="00D61E21"/>
    <w:rsid w:val="00D63127"/>
    <w:rsid w:val="00D639AF"/>
    <w:rsid w:val="00D643B4"/>
    <w:rsid w:val="00D644A3"/>
    <w:rsid w:val="00D66C12"/>
    <w:rsid w:val="00D66CE0"/>
    <w:rsid w:val="00D675A4"/>
    <w:rsid w:val="00D67A4D"/>
    <w:rsid w:val="00D7004C"/>
    <w:rsid w:val="00D710C2"/>
    <w:rsid w:val="00D71AE9"/>
    <w:rsid w:val="00D71D0D"/>
    <w:rsid w:val="00D721A9"/>
    <w:rsid w:val="00D73FD2"/>
    <w:rsid w:val="00D747C2"/>
    <w:rsid w:val="00D7511D"/>
    <w:rsid w:val="00D7642B"/>
    <w:rsid w:val="00D7652A"/>
    <w:rsid w:val="00D76992"/>
    <w:rsid w:val="00D76F31"/>
    <w:rsid w:val="00D80DB3"/>
    <w:rsid w:val="00D83FCE"/>
    <w:rsid w:val="00D87A18"/>
    <w:rsid w:val="00D92E33"/>
    <w:rsid w:val="00D92F33"/>
    <w:rsid w:val="00D936B2"/>
    <w:rsid w:val="00D940BA"/>
    <w:rsid w:val="00D9433A"/>
    <w:rsid w:val="00D9443F"/>
    <w:rsid w:val="00D9497E"/>
    <w:rsid w:val="00D95ECA"/>
    <w:rsid w:val="00D97008"/>
    <w:rsid w:val="00D97879"/>
    <w:rsid w:val="00D97B27"/>
    <w:rsid w:val="00DA1CFB"/>
    <w:rsid w:val="00DA2625"/>
    <w:rsid w:val="00DA2886"/>
    <w:rsid w:val="00DA3209"/>
    <w:rsid w:val="00DA3993"/>
    <w:rsid w:val="00DA3A9E"/>
    <w:rsid w:val="00DA3B88"/>
    <w:rsid w:val="00DA4897"/>
    <w:rsid w:val="00DA546B"/>
    <w:rsid w:val="00DA663C"/>
    <w:rsid w:val="00DA6FC1"/>
    <w:rsid w:val="00DA77C5"/>
    <w:rsid w:val="00DB04A0"/>
    <w:rsid w:val="00DB13D3"/>
    <w:rsid w:val="00DB3E1D"/>
    <w:rsid w:val="00DB407A"/>
    <w:rsid w:val="00DB4551"/>
    <w:rsid w:val="00DB5585"/>
    <w:rsid w:val="00DB5F3B"/>
    <w:rsid w:val="00DB6335"/>
    <w:rsid w:val="00DB74F8"/>
    <w:rsid w:val="00DB7782"/>
    <w:rsid w:val="00DC37C5"/>
    <w:rsid w:val="00DC4FCE"/>
    <w:rsid w:val="00DC5BDB"/>
    <w:rsid w:val="00DC6495"/>
    <w:rsid w:val="00DC7010"/>
    <w:rsid w:val="00DC7EDF"/>
    <w:rsid w:val="00DD0A15"/>
    <w:rsid w:val="00DD22DC"/>
    <w:rsid w:val="00DD2573"/>
    <w:rsid w:val="00DD28C8"/>
    <w:rsid w:val="00DD29A3"/>
    <w:rsid w:val="00DD3BB7"/>
    <w:rsid w:val="00DD6B1B"/>
    <w:rsid w:val="00DE1BC8"/>
    <w:rsid w:val="00DE218C"/>
    <w:rsid w:val="00DE342A"/>
    <w:rsid w:val="00DE41FF"/>
    <w:rsid w:val="00DE5C90"/>
    <w:rsid w:val="00DE62A2"/>
    <w:rsid w:val="00DE6AB7"/>
    <w:rsid w:val="00DE7802"/>
    <w:rsid w:val="00DE7F35"/>
    <w:rsid w:val="00DF0A55"/>
    <w:rsid w:val="00DF233C"/>
    <w:rsid w:val="00DF30BF"/>
    <w:rsid w:val="00DF314F"/>
    <w:rsid w:val="00DF439D"/>
    <w:rsid w:val="00DF52EF"/>
    <w:rsid w:val="00DF5803"/>
    <w:rsid w:val="00DF588B"/>
    <w:rsid w:val="00DF6463"/>
    <w:rsid w:val="00DF6D8E"/>
    <w:rsid w:val="00DF76BF"/>
    <w:rsid w:val="00DF784E"/>
    <w:rsid w:val="00E0144C"/>
    <w:rsid w:val="00E025F6"/>
    <w:rsid w:val="00E036E3"/>
    <w:rsid w:val="00E03F6E"/>
    <w:rsid w:val="00E042B5"/>
    <w:rsid w:val="00E044F4"/>
    <w:rsid w:val="00E04823"/>
    <w:rsid w:val="00E10560"/>
    <w:rsid w:val="00E11134"/>
    <w:rsid w:val="00E1285C"/>
    <w:rsid w:val="00E129C1"/>
    <w:rsid w:val="00E1342B"/>
    <w:rsid w:val="00E1393C"/>
    <w:rsid w:val="00E143BD"/>
    <w:rsid w:val="00E14C15"/>
    <w:rsid w:val="00E167E0"/>
    <w:rsid w:val="00E16CA7"/>
    <w:rsid w:val="00E175C0"/>
    <w:rsid w:val="00E17808"/>
    <w:rsid w:val="00E17AA8"/>
    <w:rsid w:val="00E2087A"/>
    <w:rsid w:val="00E20BE7"/>
    <w:rsid w:val="00E20C31"/>
    <w:rsid w:val="00E20DFA"/>
    <w:rsid w:val="00E221AF"/>
    <w:rsid w:val="00E22A1C"/>
    <w:rsid w:val="00E239B0"/>
    <w:rsid w:val="00E23BF1"/>
    <w:rsid w:val="00E2424B"/>
    <w:rsid w:val="00E24610"/>
    <w:rsid w:val="00E247D0"/>
    <w:rsid w:val="00E25704"/>
    <w:rsid w:val="00E25B34"/>
    <w:rsid w:val="00E26F74"/>
    <w:rsid w:val="00E278FC"/>
    <w:rsid w:val="00E31C63"/>
    <w:rsid w:val="00E31D9A"/>
    <w:rsid w:val="00E329E9"/>
    <w:rsid w:val="00E32DDC"/>
    <w:rsid w:val="00E33AB0"/>
    <w:rsid w:val="00E34E76"/>
    <w:rsid w:val="00E34EBD"/>
    <w:rsid w:val="00E35DE1"/>
    <w:rsid w:val="00E36363"/>
    <w:rsid w:val="00E36621"/>
    <w:rsid w:val="00E36BAC"/>
    <w:rsid w:val="00E3721E"/>
    <w:rsid w:val="00E3759E"/>
    <w:rsid w:val="00E3783B"/>
    <w:rsid w:val="00E40EA6"/>
    <w:rsid w:val="00E41DA5"/>
    <w:rsid w:val="00E42851"/>
    <w:rsid w:val="00E43E84"/>
    <w:rsid w:val="00E473C6"/>
    <w:rsid w:val="00E50406"/>
    <w:rsid w:val="00E50966"/>
    <w:rsid w:val="00E509DA"/>
    <w:rsid w:val="00E50E7A"/>
    <w:rsid w:val="00E52398"/>
    <w:rsid w:val="00E52A47"/>
    <w:rsid w:val="00E52C12"/>
    <w:rsid w:val="00E52D88"/>
    <w:rsid w:val="00E52EB0"/>
    <w:rsid w:val="00E53AC1"/>
    <w:rsid w:val="00E55213"/>
    <w:rsid w:val="00E554AF"/>
    <w:rsid w:val="00E56132"/>
    <w:rsid w:val="00E56DA2"/>
    <w:rsid w:val="00E572C6"/>
    <w:rsid w:val="00E5779C"/>
    <w:rsid w:val="00E57C63"/>
    <w:rsid w:val="00E57D22"/>
    <w:rsid w:val="00E603AA"/>
    <w:rsid w:val="00E60569"/>
    <w:rsid w:val="00E61B56"/>
    <w:rsid w:val="00E61FA5"/>
    <w:rsid w:val="00E62303"/>
    <w:rsid w:val="00E64DE7"/>
    <w:rsid w:val="00E65CC6"/>
    <w:rsid w:val="00E663C5"/>
    <w:rsid w:val="00E66D2E"/>
    <w:rsid w:val="00E67CFC"/>
    <w:rsid w:val="00E705EC"/>
    <w:rsid w:val="00E70DC2"/>
    <w:rsid w:val="00E7174E"/>
    <w:rsid w:val="00E71C2F"/>
    <w:rsid w:val="00E7204D"/>
    <w:rsid w:val="00E73529"/>
    <w:rsid w:val="00E74C05"/>
    <w:rsid w:val="00E76BC5"/>
    <w:rsid w:val="00E81A8C"/>
    <w:rsid w:val="00E82048"/>
    <w:rsid w:val="00E8209E"/>
    <w:rsid w:val="00E83D57"/>
    <w:rsid w:val="00E85924"/>
    <w:rsid w:val="00E86091"/>
    <w:rsid w:val="00E8650A"/>
    <w:rsid w:val="00E87251"/>
    <w:rsid w:val="00E90F1E"/>
    <w:rsid w:val="00E910D9"/>
    <w:rsid w:val="00E91363"/>
    <w:rsid w:val="00E92F5B"/>
    <w:rsid w:val="00E938E9"/>
    <w:rsid w:val="00E96C1B"/>
    <w:rsid w:val="00E977D3"/>
    <w:rsid w:val="00EA058D"/>
    <w:rsid w:val="00EA085E"/>
    <w:rsid w:val="00EA1495"/>
    <w:rsid w:val="00EA1524"/>
    <w:rsid w:val="00EA1AB4"/>
    <w:rsid w:val="00EA29BB"/>
    <w:rsid w:val="00EA2CD4"/>
    <w:rsid w:val="00EA3146"/>
    <w:rsid w:val="00EA39EC"/>
    <w:rsid w:val="00EA65CF"/>
    <w:rsid w:val="00EA6917"/>
    <w:rsid w:val="00EA6957"/>
    <w:rsid w:val="00EA6BF5"/>
    <w:rsid w:val="00EA71DB"/>
    <w:rsid w:val="00EA7731"/>
    <w:rsid w:val="00EA7BC3"/>
    <w:rsid w:val="00EB0F67"/>
    <w:rsid w:val="00EB34A1"/>
    <w:rsid w:val="00EB42D5"/>
    <w:rsid w:val="00EB4670"/>
    <w:rsid w:val="00EB676C"/>
    <w:rsid w:val="00EB7960"/>
    <w:rsid w:val="00EC026C"/>
    <w:rsid w:val="00EC10FD"/>
    <w:rsid w:val="00EC270A"/>
    <w:rsid w:val="00EC358F"/>
    <w:rsid w:val="00EC36DD"/>
    <w:rsid w:val="00EC45B3"/>
    <w:rsid w:val="00EC4AAB"/>
    <w:rsid w:val="00EC52D1"/>
    <w:rsid w:val="00EC6815"/>
    <w:rsid w:val="00EC6B81"/>
    <w:rsid w:val="00EC7496"/>
    <w:rsid w:val="00ED143E"/>
    <w:rsid w:val="00ED1CE0"/>
    <w:rsid w:val="00ED4746"/>
    <w:rsid w:val="00ED53A9"/>
    <w:rsid w:val="00ED5818"/>
    <w:rsid w:val="00ED5A0A"/>
    <w:rsid w:val="00ED5E14"/>
    <w:rsid w:val="00ED6ED6"/>
    <w:rsid w:val="00ED73C3"/>
    <w:rsid w:val="00ED7968"/>
    <w:rsid w:val="00EE1394"/>
    <w:rsid w:val="00EE1608"/>
    <w:rsid w:val="00EE48D3"/>
    <w:rsid w:val="00EE5082"/>
    <w:rsid w:val="00EE5485"/>
    <w:rsid w:val="00EF0504"/>
    <w:rsid w:val="00EF2B2D"/>
    <w:rsid w:val="00EF322E"/>
    <w:rsid w:val="00EF44A6"/>
    <w:rsid w:val="00EF4D39"/>
    <w:rsid w:val="00EF504F"/>
    <w:rsid w:val="00EF53F2"/>
    <w:rsid w:val="00EF6017"/>
    <w:rsid w:val="00EF61B5"/>
    <w:rsid w:val="00EF695C"/>
    <w:rsid w:val="00EF763A"/>
    <w:rsid w:val="00EF77BF"/>
    <w:rsid w:val="00F00165"/>
    <w:rsid w:val="00F003C7"/>
    <w:rsid w:val="00F0081A"/>
    <w:rsid w:val="00F00D9B"/>
    <w:rsid w:val="00F00DFA"/>
    <w:rsid w:val="00F01A04"/>
    <w:rsid w:val="00F01D7D"/>
    <w:rsid w:val="00F028FD"/>
    <w:rsid w:val="00F0575B"/>
    <w:rsid w:val="00F05C0F"/>
    <w:rsid w:val="00F06B11"/>
    <w:rsid w:val="00F104C1"/>
    <w:rsid w:val="00F11212"/>
    <w:rsid w:val="00F1121A"/>
    <w:rsid w:val="00F12E6F"/>
    <w:rsid w:val="00F13681"/>
    <w:rsid w:val="00F13E5E"/>
    <w:rsid w:val="00F142D9"/>
    <w:rsid w:val="00F20C55"/>
    <w:rsid w:val="00F21760"/>
    <w:rsid w:val="00F22ADB"/>
    <w:rsid w:val="00F230C0"/>
    <w:rsid w:val="00F235C8"/>
    <w:rsid w:val="00F23F22"/>
    <w:rsid w:val="00F23FE5"/>
    <w:rsid w:val="00F24272"/>
    <w:rsid w:val="00F2456A"/>
    <w:rsid w:val="00F24881"/>
    <w:rsid w:val="00F24EFF"/>
    <w:rsid w:val="00F31D08"/>
    <w:rsid w:val="00F3271F"/>
    <w:rsid w:val="00F328CD"/>
    <w:rsid w:val="00F33939"/>
    <w:rsid w:val="00F33BA7"/>
    <w:rsid w:val="00F3476C"/>
    <w:rsid w:val="00F35C6A"/>
    <w:rsid w:val="00F3644D"/>
    <w:rsid w:val="00F37FF7"/>
    <w:rsid w:val="00F41640"/>
    <w:rsid w:val="00F42722"/>
    <w:rsid w:val="00F434A1"/>
    <w:rsid w:val="00F446D0"/>
    <w:rsid w:val="00F4574D"/>
    <w:rsid w:val="00F45D4D"/>
    <w:rsid w:val="00F45D57"/>
    <w:rsid w:val="00F469F7"/>
    <w:rsid w:val="00F47B64"/>
    <w:rsid w:val="00F47B9B"/>
    <w:rsid w:val="00F47D05"/>
    <w:rsid w:val="00F50603"/>
    <w:rsid w:val="00F52B8F"/>
    <w:rsid w:val="00F52EF9"/>
    <w:rsid w:val="00F537FD"/>
    <w:rsid w:val="00F53B3D"/>
    <w:rsid w:val="00F54302"/>
    <w:rsid w:val="00F54900"/>
    <w:rsid w:val="00F54B11"/>
    <w:rsid w:val="00F55064"/>
    <w:rsid w:val="00F5612F"/>
    <w:rsid w:val="00F56163"/>
    <w:rsid w:val="00F568E6"/>
    <w:rsid w:val="00F606AF"/>
    <w:rsid w:val="00F6103C"/>
    <w:rsid w:val="00F617B7"/>
    <w:rsid w:val="00F61E5D"/>
    <w:rsid w:val="00F631BF"/>
    <w:rsid w:val="00F66C1E"/>
    <w:rsid w:val="00F66FF6"/>
    <w:rsid w:val="00F677C7"/>
    <w:rsid w:val="00F71562"/>
    <w:rsid w:val="00F72555"/>
    <w:rsid w:val="00F73788"/>
    <w:rsid w:val="00F739C8"/>
    <w:rsid w:val="00F763D2"/>
    <w:rsid w:val="00F77893"/>
    <w:rsid w:val="00F8087F"/>
    <w:rsid w:val="00F81FA5"/>
    <w:rsid w:val="00F8242E"/>
    <w:rsid w:val="00F84534"/>
    <w:rsid w:val="00F853F3"/>
    <w:rsid w:val="00F857E9"/>
    <w:rsid w:val="00F85881"/>
    <w:rsid w:val="00F859B1"/>
    <w:rsid w:val="00F85B83"/>
    <w:rsid w:val="00F91BCE"/>
    <w:rsid w:val="00F91DB9"/>
    <w:rsid w:val="00F92ADD"/>
    <w:rsid w:val="00F93442"/>
    <w:rsid w:val="00F935A3"/>
    <w:rsid w:val="00F941FC"/>
    <w:rsid w:val="00F946A0"/>
    <w:rsid w:val="00F96ABC"/>
    <w:rsid w:val="00F96CE7"/>
    <w:rsid w:val="00F977C0"/>
    <w:rsid w:val="00F97CA6"/>
    <w:rsid w:val="00F97E54"/>
    <w:rsid w:val="00FA1BD4"/>
    <w:rsid w:val="00FA1F48"/>
    <w:rsid w:val="00FA1FE2"/>
    <w:rsid w:val="00FA3FEF"/>
    <w:rsid w:val="00FA3FF0"/>
    <w:rsid w:val="00FA51D1"/>
    <w:rsid w:val="00FA5620"/>
    <w:rsid w:val="00FA57CA"/>
    <w:rsid w:val="00FA61A2"/>
    <w:rsid w:val="00FA6CC7"/>
    <w:rsid w:val="00FA6D46"/>
    <w:rsid w:val="00FA6D5B"/>
    <w:rsid w:val="00FB072C"/>
    <w:rsid w:val="00FB336F"/>
    <w:rsid w:val="00FB3CAB"/>
    <w:rsid w:val="00FB44A6"/>
    <w:rsid w:val="00FB5FC4"/>
    <w:rsid w:val="00FB6290"/>
    <w:rsid w:val="00FC1CC1"/>
    <w:rsid w:val="00FC2780"/>
    <w:rsid w:val="00FC3542"/>
    <w:rsid w:val="00FC36FB"/>
    <w:rsid w:val="00FC4283"/>
    <w:rsid w:val="00FC4508"/>
    <w:rsid w:val="00FC4BD4"/>
    <w:rsid w:val="00FC5A56"/>
    <w:rsid w:val="00FC6E6D"/>
    <w:rsid w:val="00FC7448"/>
    <w:rsid w:val="00FD0432"/>
    <w:rsid w:val="00FD3AA0"/>
    <w:rsid w:val="00FD3FDB"/>
    <w:rsid w:val="00FD40EA"/>
    <w:rsid w:val="00FD418C"/>
    <w:rsid w:val="00FD48D3"/>
    <w:rsid w:val="00FD6448"/>
    <w:rsid w:val="00FD7111"/>
    <w:rsid w:val="00FD7AB1"/>
    <w:rsid w:val="00FE1067"/>
    <w:rsid w:val="00FE1731"/>
    <w:rsid w:val="00FE1740"/>
    <w:rsid w:val="00FE17C1"/>
    <w:rsid w:val="00FE1E0D"/>
    <w:rsid w:val="00FE21EB"/>
    <w:rsid w:val="00FE3FA6"/>
    <w:rsid w:val="00FE5ACC"/>
    <w:rsid w:val="00FE6347"/>
    <w:rsid w:val="00FE66B8"/>
    <w:rsid w:val="00FE6A69"/>
    <w:rsid w:val="00FF0B40"/>
    <w:rsid w:val="00FF2CE1"/>
    <w:rsid w:val="00FF4CB1"/>
    <w:rsid w:val="00FF4D8F"/>
    <w:rsid w:val="00FF6A9C"/>
    <w:rsid w:val="00FF6D70"/>
    <w:rsid w:val="00FF6F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614701F"/>
  <w15:docId w15:val="{E32421DB-83EC-466D-B537-E17C9333E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9728F5"/>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F2ACD"/>
    <w:pPr>
      <w:tabs>
        <w:tab w:val="center" w:pos="4153"/>
        <w:tab w:val="right" w:pos="8306"/>
      </w:tabs>
    </w:pPr>
    <w:rPr>
      <w:rFonts w:eastAsia="MS Mincho"/>
      <w:sz w:val="20"/>
      <w:szCs w:val="20"/>
      <w:lang w:val="en-GB"/>
    </w:rPr>
  </w:style>
  <w:style w:type="paragraph" w:customStyle="1" w:styleId="Default">
    <w:name w:val="Default"/>
    <w:rsid w:val="002355D8"/>
    <w:pPr>
      <w:autoSpaceDE w:val="0"/>
      <w:autoSpaceDN w:val="0"/>
      <w:adjustRightInd w:val="0"/>
    </w:pPr>
    <w:rPr>
      <w:rFonts w:ascii="Meta Plus Normal" w:hAnsi="Meta Plus Normal" w:cs="Meta Plus Normal"/>
      <w:color w:val="000000"/>
      <w:sz w:val="24"/>
      <w:szCs w:val="24"/>
    </w:rPr>
  </w:style>
  <w:style w:type="paragraph" w:styleId="NoSpacing">
    <w:name w:val="No Spacing"/>
    <w:uiPriority w:val="1"/>
    <w:qFormat/>
    <w:rsid w:val="00E26F74"/>
    <w:rPr>
      <w:sz w:val="24"/>
      <w:szCs w:val="24"/>
    </w:rPr>
  </w:style>
  <w:style w:type="character" w:customStyle="1" w:styleId="HeaderChar">
    <w:name w:val="Header Char"/>
    <w:link w:val="Header"/>
    <w:uiPriority w:val="99"/>
    <w:rsid w:val="00F56163"/>
    <w:rPr>
      <w:rFonts w:eastAsia="MS Mincho"/>
      <w:lang w:val="en-GB" w:eastAsia="en-US"/>
    </w:rPr>
  </w:style>
  <w:style w:type="paragraph" w:styleId="BalloonText">
    <w:name w:val="Balloon Text"/>
    <w:basedOn w:val="Normal"/>
    <w:link w:val="BalloonTextChar"/>
    <w:uiPriority w:val="99"/>
    <w:semiHidden/>
    <w:unhideWhenUsed/>
    <w:rsid w:val="00232564"/>
    <w:rPr>
      <w:rFonts w:ascii="Tahoma" w:hAnsi="Tahoma"/>
      <w:sz w:val="16"/>
      <w:szCs w:val="16"/>
    </w:rPr>
  </w:style>
  <w:style w:type="character" w:customStyle="1" w:styleId="BalloonTextChar">
    <w:name w:val="Balloon Text Char"/>
    <w:link w:val="BalloonText"/>
    <w:uiPriority w:val="99"/>
    <w:semiHidden/>
    <w:rsid w:val="00232564"/>
    <w:rPr>
      <w:rFonts w:ascii="Tahoma" w:hAnsi="Tahoma" w:cs="Tahoma"/>
      <w:sz w:val="16"/>
      <w:szCs w:val="16"/>
      <w:lang w:val="en-US" w:eastAsia="en-US"/>
    </w:rPr>
  </w:style>
  <w:style w:type="paragraph" w:styleId="NormalWeb">
    <w:name w:val="Normal (Web)"/>
    <w:basedOn w:val="Normal"/>
    <w:uiPriority w:val="99"/>
    <w:semiHidden/>
    <w:unhideWhenUsed/>
    <w:rsid w:val="00232564"/>
    <w:pPr>
      <w:spacing w:before="100" w:beforeAutospacing="1" w:after="100" w:afterAutospacing="1"/>
    </w:pPr>
    <w:rPr>
      <w:lang w:val="fr-CH" w:eastAsia="fr-CH"/>
    </w:rPr>
  </w:style>
  <w:style w:type="paragraph" w:styleId="Footer">
    <w:name w:val="footer"/>
    <w:basedOn w:val="Normal"/>
    <w:link w:val="FooterChar"/>
    <w:uiPriority w:val="99"/>
    <w:unhideWhenUsed/>
    <w:rsid w:val="0056730E"/>
    <w:pPr>
      <w:tabs>
        <w:tab w:val="center" w:pos="4536"/>
        <w:tab w:val="right" w:pos="9072"/>
      </w:tabs>
    </w:pPr>
  </w:style>
  <w:style w:type="character" w:customStyle="1" w:styleId="FooterChar">
    <w:name w:val="Footer Char"/>
    <w:link w:val="Footer"/>
    <w:uiPriority w:val="99"/>
    <w:rsid w:val="0056730E"/>
    <w:rPr>
      <w:sz w:val="24"/>
      <w:szCs w:val="24"/>
      <w:lang w:val="en-US" w:eastAsia="en-US"/>
    </w:rPr>
  </w:style>
  <w:style w:type="character" w:customStyle="1" w:styleId="Heading1Char">
    <w:name w:val="Heading 1 Char"/>
    <w:link w:val="Heading1"/>
    <w:uiPriority w:val="9"/>
    <w:rsid w:val="009728F5"/>
    <w:rPr>
      <w:rFonts w:ascii="Cambria" w:eastAsia="Times New Roman" w:hAnsi="Cambria" w:cs="Times New Roman"/>
      <w:b/>
      <w:bCs/>
      <w:kern w:val="32"/>
      <w:sz w:val="32"/>
      <w:szCs w:val="32"/>
      <w:lang w:val="en-US" w:eastAsia="en-US"/>
    </w:rPr>
  </w:style>
  <w:style w:type="paragraph" w:styleId="TOCHeading">
    <w:name w:val="TOC Heading"/>
    <w:basedOn w:val="Heading1"/>
    <w:next w:val="Normal"/>
    <w:uiPriority w:val="39"/>
    <w:unhideWhenUsed/>
    <w:qFormat/>
    <w:rsid w:val="009728F5"/>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CF65E4"/>
  </w:style>
  <w:style w:type="character" w:styleId="Hyperlink">
    <w:name w:val="Hyperlink"/>
    <w:uiPriority w:val="99"/>
    <w:unhideWhenUsed/>
    <w:rsid w:val="00CF65E4"/>
    <w:rPr>
      <w:color w:val="0000FF"/>
      <w:u w:val="single"/>
    </w:rPr>
  </w:style>
  <w:style w:type="paragraph" w:styleId="Title">
    <w:name w:val="Title"/>
    <w:basedOn w:val="Normal"/>
    <w:next w:val="Normal"/>
    <w:link w:val="TitleChar"/>
    <w:uiPriority w:val="10"/>
    <w:qFormat/>
    <w:rsid w:val="00DC37C5"/>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DC37C5"/>
    <w:rPr>
      <w:rFonts w:ascii="Cambria" w:eastAsia="Times New Roman" w:hAnsi="Cambria" w:cs="Times New Roman"/>
      <w:b/>
      <w:bCs/>
      <w:kern w:val="28"/>
      <w:sz w:val="32"/>
      <w:szCs w:val="32"/>
      <w:lang w:val="en-US" w:eastAsia="en-US"/>
    </w:rPr>
  </w:style>
  <w:style w:type="character" w:styleId="CommentReference">
    <w:name w:val="annotation reference"/>
    <w:uiPriority w:val="99"/>
    <w:semiHidden/>
    <w:unhideWhenUsed/>
    <w:rsid w:val="00FD0432"/>
    <w:rPr>
      <w:sz w:val="16"/>
      <w:szCs w:val="16"/>
    </w:rPr>
  </w:style>
  <w:style w:type="paragraph" w:styleId="CommentText">
    <w:name w:val="annotation text"/>
    <w:basedOn w:val="Normal"/>
    <w:link w:val="CommentTextChar"/>
    <w:uiPriority w:val="99"/>
    <w:unhideWhenUsed/>
    <w:rsid w:val="00FD0432"/>
    <w:rPr>
      <w:sz w:val="20"/>
      <w:szCs w:val="20"/>
    </w:rPr>
  </w:style>
  <w:style w:type="character" w:customStyle="1" w:styleId="CommentTextChar">
    <w:name w:val="Comment Text Char"/>
    <w:basedOn w:val="DefaultParagraphFont"/>
    <w:link w:val="CommentText"/>
    <w:uiPriority w:val="99"/>
    <w:rsid w:val="00FD0432"/>
  </w:style>
  <w:style w:type="paragraph" w:styleId="CommentSubject">
    <w:name w:val="annotation subject"/>
    <w:basedOn w:val="CommentText"/>
    <w:next w:val="CommentText"/>
    <w:link w:val="CommentSubjectChar"/>
    <w:uiPriority w:val="99"/>
    <w:semiHidden/>
    <w:unhideWhenUsed/>
    <w:rsid w:val="00FD0432"/>
    <w:rPr>
      <w:b/>
      <w:bCs/>
      <w:lang w:val="x-none" w:eastAsia="x-none"/>
    </w:rPr>
  </w:style>
  <w:style w:type="character" w:customStyle="1" w:styleId="CommentSubjectChar">
    <w:name w:val="Comment Subject Char"/>
    <w:link w:val="CommentSubject"/>
    <w:uiPriority w:val="99"/>
    <w:semiHidden/>
    <w:rsid w:val="00FD0432"/>
    <w:rPr>
      <w:b/>
      <w:bCs/>
    </w:rPr>
  </w:style>
  <w:style w:type="table" w:styleId="TableGrid">
    <w:name w:val="Table Grid"/>
    <w:basedOn w:val="TableNormal"/>
    <w:uiPriority w:val="59"/>
    <w:rsid w:val="00D94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
    <w:name w:val="Char Char Char Char Char"/>
    <w:basedOn w:val="Normal"/>
    <w:rsid w:val="00220AC2"/>
    <w:pPr>
      <w:spacing w:after="160" w:line="240" w:lineRule="exact"/>
    </w:pPr>
    <w:rPr>
      <w:rFonts w:ascii="Arial" w:hAnsi="Arial" w:cs="Arial"/>
      <w:sz w:val="20"/>
      <w:szCs w:val="20"/>
    </w:rPr>
  </w:style>
  <w:style w:type="character" w:styleId="FootnoteReference">
    <w:name w:val="footnote reference"/>
    <w:aliases w:val="Footnote text,BVI fnr,BVI fnr Car Car,BVI fnr Car,BVI fnr Car Car Car Car,BVI fnr Char Car Car Car,BVI fnr Char Car Car Car Char,BVI fnr Car Car Car Car Char Char,BVI fnr Car Car Car Car Char Char Char Char Char,BVI fnr Char,4_G"/>
    <w:link w:val="Char2"/>
    <w:uiPriority w:val="99"/>
    <w:rsid w:val="00232FB6"/>
    <w:rPr>
      <w:vertAlign w:val="superscript"/>
    </w:rPr>
  </w:style>
  <w:style w:type="paragraph" w:styleId="FootnoteText">
    <w:name w:val="footnote text"/>
    <w:aliases w:val="Char,Note de bas de page Car,Footnote Text Char Car,Footnote Text Char1 Char Car,Footnote Text Char Char Char Car,Footnote Text Char1 Char,Footnote Text Char Char Char,Footnote Text Char Char,single space,Char Char Char,5_G,Fußnote"/>
    <w:basedOn w:val="Normal"/>
    <w:link w:val="FootnoteTextChar"/>
    <w:uiPriority w:val="99"/>
    <w:qFormat/>
    <w:rsid w:val="00232FB6"/>
    <w:rPr>
      <w:sz w:val="20"/>
      <w:szCs w:val="20"/>
      <w:lang w:val="de-DE" w:eastAsia="de-CH"/>
    </w:rPr>
  </w:style>
  <w:style w:type="character" w:customStyle="1" w:styleId="FootnoteTextChar">
    <w:name w:val="Footnote Text Char"/>
    <w:aliases w:val="Char Char,Note de bas de page Car Char,Footnote Text Char Car Char,Footnote Text Char1 Char Car Char,Footnote Text Char Char Char Car Char,Footnote Text Char1 Char Char,Footnote Text Char Char Char Char,Footnote Text Char Char Char1"/>
    <w:link w:val="FootnoteText"/>
    <w:uiPriority w:val="99"/>
    <w:rsid w:val="00232FB6"/>
    <w:rPr>
      <w:lang w:val="de-DE" w:eastAsia="de-CH"/>
    </w:rPr>
  </w:style>
  <w:style w:type="paragraph" w:customStyle="1" w:styleId="Title1">
    <w:name w:val="Title 1"/>
    <w:basedOn w:val="Normal"/>
    <w:rsid w:val="00980B73"/>
    <w:pPr>
      <w:spacing w:before="120" w:after="120"/>
    </w:pPr>
    <w:rPr>
      <w:rFonts w:ascii="Arial" w:hAnsi="Arial"/>
      <w:b/>
      <w:sz w:val="32"/>
      <w:szCs w:val="20"/>
      <w:lang w:val="de-DE" w:eastAsia="de-CH"/>
    </w:rPr>
  </w:style>
  <w:style w:type="paragraph" w:customStyle="1" w:styleId="DefaultParagraphFontCharCharChar">
    <w:name w:val="Default Paragraph Font Char Char Char"/>
    <w:aliases w:val="Default Paragraph Font Para Char Char Char Char Char,Default Paragraph Font Char Char11 Char,Default Paragraph Font Char Char1 Char,Default Paragraph Font Para Char Char Char Char1 Char Char"/>
    <w:basedOn w:val="Normal"/>
    <w:rsid w:val="00DA2886"/>
    <w:pPr>
      <w:spacing w:after="160" w:line="240" w:lineRule="exact"/>
    </w:pPr>
    <w:rPr>
      <w:rFonts w:ascii="Arial" w:hAnsi="Arial" w:cs="Arial"/>
      <w:sz w:val="20"/>
      <w:szCs w:val="20"/>
    </w:rPr>
  </w:style>
  <w:style w:type="paragraph" w:styleId="BodyText">
    <w:name w:val="Body Text"/>
    <w:basedOn w:val="Normal"/>
    <w:link w:val="BodyTextChar"/>
    <w:rsid w:val="00F6103C"/>
    <w:pPr>
      <w:jc w:val="both"/>
    </w:pPr>
    <w:rPr>
      <w:szCs w:val="20"/>
      <w:lang w:val="en-GB" w:eastAsia="x-none"/>
    </w:rPr>
  </w:style>
  <w:style w:type="character" w:customStyle="1" w:styleId="BodyTextChar">
    <w:name w:val="Body Text Char"/>
    <w:link w:val="BodyText"/>
    <w:rsid w:val="00F6103C"/>
    <w:rPr>
      <w:sz w:val="24"/>
      <w:lang w:val="en-GB"/>
    </w:rPr>
  </w:style>
  <w:style w:type="character" w:styleId="HTMLTypewriter">
    <w:name w:val="HTML Typewriter"/>
    <w:uiPriority w:val="99"/>
    <w:semiHidden/>
    <w:unhideWhenUsed/>
    <w:rsid w:val="00337BE4"/>
    <w:rPr>
      <w:rFonts w:ascii="Courier New" w:eastAsia="Calibri" w:hAnsi="Courier New" w:cs="Courier New" w:hint="default"/>
      <w:sz w:val="20"/>
      <w:szCs w:val="20"/>
    </w:rPr>
  </w:style>
  <w:style w:type="paragraph" w:customStyle="1" w:styleId="Body">
    <w:name w:val="Body"/>
    <w:rsid w:val="00337BE4"/>
    <w:rPr>
      <w:rFonts w:ascii="Helvetica" w:eastAsia="ヒラギノ角ゴ Pro W3" w:hAnsi="Helvetica"/>
      <w:color w:val="000000"/>
      <w:sz w:val="24"/>
      <w:lang w:eastAsia="en-GB"/>
    </w:rPr>
  </w:style>
  <w:style w:type="paragraph" w:customStyle="1" w:styleId="cccmSubtitle">
    <w:name w:val="cccm_Subtitle"/>
    <w:basedOn w:val="Normal"/>
    <w:link w:val="cccmSubtitleChar"/>
    <w:qFormat/>
    <w:rsid w:val="00C84A19"/>
    <w:pPr>
      <w:pBdr>
        <w:bottom w:val="single" w:sz="2" w:space="1" w:color="auto"/>
      </w:pBdr>
      <w:autoSpaceDE w:val="0"/>
      <w:autoSpaceDN w:val="0"/>
      <w:adjustRightInd w:val="0"/>
      <w:spacing w:before="480" w:after="240"/>
      <w:jc w:val="both"/>
    </w:pPr>
    <w:rPr>
      <w:rFonts w:ascii="Arial" w:hAnsi="Arial" w:cs="Arial"/>
    </w:rPr>
  </w:style>
  <w:style w:type="character" w:customStyle="1" w:styleId="cccmSubtitleChar">
    <w:name w:val="cccm_Subtitle Char"/>
    <w:link w:val="cccmSubtitle"/>
    <w:rsid w:val="00C84A19"/>
    <w:rPr>
      <w:rFonts w:ascii="Arial" w:hAnsi="Arial" w:cs="Arial"/>
      <w:sz w:val="24"/>
      <w:szCs w:val="24"/>
    </w:rPr>
  </w:style>
  <w:style w:type="paragraph" w:styleId="ListParagraph">
    <w:name w:val="List Paragraph"/>
    <w:basedOn w:val="Normal"/>
    <w:uiPriority w:val="34"/>
    <w:qFormat/>
    <w:rsid w:val="00A86F02"/>
    <w:pPr>
      <w:spacing w:after="200" w:line="276" w:lineRule="auto"/>
      <w:ind w:left="720"/>
      <w:contextualSpacing/>
    </w:pPr>
    <w:rPr>
      <w:rFonts w:ascii="Calibri" w:eastAsia="Calibri" w:hAnsi="Calibri"/>
      <w:sz w:val="22"/>
      <w:szCs w:val="22"/>
    </w:rPr>
  </w:style>
  <w:style w:type="paragraph" w:customStyle="1" w:styleId="Char2">
    <w:name w:val="Char2"/>
    <w:basedOn w:val="Normal"/>
    <w:link w:val="FootnoteReference"/>
    <w:uiPriority w:val="99"/>
    <w:rsid w:val="00896378"/>
    <w:pPr>
      <w:spacing w:after="160" w:line="240" w:lineRule="exact"/>
    </w:pPr>
    <w:rPr>
      <w:sz w:val="20"/>
      <w:szCs w:val="20"/>
      <w:vertAlign w:val="superscript"/>
    </w:rPr>
  </w:style>
  <w:style w:type="paragraph" w:styleId="Revision">
    <w:name w:val="Revision"/>
    <w:hidden/>
    <w:uiPriority w:val="99"/>
    <w:semiHidden/>
    <w:rsid w:val="00FA3FEF"/>
    <w:rPr>
      <w:sz w:val="24"/>
      <w:szCs w:val="24"/>
    </w:rPr>
  </w:style>
  <w:style w:type="character" w:styleId="PlaceholderText">
    <w:name w:val="Placeholder Text"/>
    <w:basedOn w:val="DefaultParagraphFont"/>
    <w:uiPriority w:val="99"/>
    <w:semiHidden/>
    <w:rsid w:val="00CE65B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0503">
      <w:bodyDiv w:val="1"/>
      <w:marLeft w:val="0"/>
      <w:marRight w:val="0"/>
      <w:marTop w:val="0"/>
      <w:marBottom w:val="0"/>
      <w:divBdr>
        <w:top w:val="none" w:sz="0" w:space="0" w:color="auto"/>
        <w:left w:val="none" w:sz="0" w:space="0" w:color="auto"/>
        <w:bottom w:val="none" w:sz="0" w:space="0" w:color="auto"/>
        <w:right w:val="none" w:sz="0" w:space="0" w:color="auto"/>
      </w:divBdr>
    </w:div>
    <w:div w:id="28606365">
      <w:bodyDiv w:val="1"/>
      <w:marLeft w:val="0"/>
      <w:marRight w:val="0"/>
      <w:marTop w:val="0"/>
      <w:marBottom w:val="0"/>
      <w:divBdr>
        <w:top w:val="none" w:sz="0" w:space="0" w:color="auto"/>
        <w:left w:val="none" w:sz="0" w:space="0" w:color="auto"/>
        <w:bottom w:val="none" w:sz="0" w:space="0" w:color="auto"/>
        <w:right w:val="none" w:sz="0" w:space="0" w:color="auto"/>
      </w:divBdr>
    </w:div>
    <w:div w:id="308288165">
      <w:bodyDiv w:val="1"/>
      <w:marLeft w:val="0"/>
      <w:marRight w:val="0"/>
      <w:marTop w:val="0"/>
      <w:marBottom w:val="0"/>
      <w:divBdr>
        <w:top w:val="none" w:sz="0" w:space="0" w:color="auto"/>
        <w:left w:val="none" w:sz="0" w:space="0" w:color="auto"/>
        <w:bottom w:val="none" w:sz="0" w:space="0" w:color="auto"/>
        <w:right w:val="none" w:sz="0" w:space="0" w:color="auto"/>
      </w:divBdr>
    </w:div>
    <w:div w:id="563953668">
      <w:bodyDiv w:val="1"/>
      <w:marLeft w:val="0"/>
      <w:marRight w:val="0"/>
      <w:marTop w:val="0"/>
      <w:marBottom w:val="0"/>
      <w:divBdr>
        <w:top w:val="none" w:sz="0" w:space="0" w:color="auto"/>
        <w:left w:val="none" w:sz="0" w:space="0" w:color="auto"/>
        <w:bottom w:val="none" w:sz="0" w:space="0" w:color="auto"/>
        <w:right w:val="none" w:sz="0" w:space="0" w:color="auto"/>
      </w:divBdr>
    </w:div>
    <w:div w:id="900217650">
      <w:bodyDiv w:val="1"/>
      <w:marLeft w:val="0"/>
      <w:marRight w:val="0"/>
      <w:marTop w:val="0"/>
      <w:marBottom w:val="0"/>
      <w:divBdr>
        <w:top w:val="none" w:sz="0" w:space="0" w:color="auto"/>
        <w:left w:val="none" w:sz="0" w:space="0" w:color="auto"/>
        <w:bottom w:val="none" w:sz="0" w:space="0" w:color="auto"/>
        <w:right w:val="none" w:sz="0" w:space="0" w:color="auto"/>
      </w:divBdr>
    </w:div>
    <w:div w:id="986671540">
      <w:bodyDiv w:val="1"/>
      <w:marLeft w:val="0"/>
      <w:marRight w:val="0"/>
      <w:marTop w:val="0"/>
      <w:marBottom w:val="0"/>
      <w:divBdr>
        <w:top w:val="none" w:sz="0" w:space="0" w:color="auto"/>
        <w:left w:val="none" w:sz="0" w:space="0" w:color="auto"/>
        <w:bottom w:val="none" w:sz="0" w:space="0" w:color="auto"/>
        <w:right w:val="none" w:sz="0" w:space="0" w:color="auto"/>
      </w:divBdr>
    </w:div>
    <w:div w:id="1088306682">
      <w:bodyDiv w:val="1"/>
      <w:marLeft w:val="0"/>
      <w:marRight w:val="0"/>
      <w:marTop w:val="0"/>
      <w:marBottom w:val="0"/>
      <w:divBdr>
        <w:top w:val="none" w:sz="0" w:space="0" w:color="auto"/>
        <w:left w:val="none" w:sz="0" w:space="0" w:color="auto"/>
        <w:bottom w:val="none" w:sz="0" w:space="0" w:color="auto"/>
        <w:right w:val="none" w:sz="0" w:space="0" w:color="auto"/>
      </w:divBdr>
    </w:div>
    <w:div w:id="1246114767">
      <w:bodyDiv w:val="1"/>
      <w:marLeft w:val="0"/>
      <w:marRight w:val="0"/>
      <w:marTop w:val="0"/>
      <w:marBottom w:val="0"/>
      <w:divBdr>
        <w:top w:val="none" w:sz="0" w:space="0" w:color="auto"/>
        <w:left w:val="none" w:sz="0" w:space="0" w:color="auto"/>
        <w:bottom w:val="none" w:sz="0" w:space="0" w:color="auto"/>
        <w:right w:val="none" w:sz="0" w:space="0" w:color="auto"/>
      </w:divBdr>
    </w:div>
    <w:div w:id="1343775681">
      <w:bodyDiv w:val="1"/>
      <w:marLeft w:val="0"/>
      <w:marRight w:val="0"/>
      <w:marTop w:val="0"/>
      <w:marBottom w:val="0"/>
      <w:divBdr>
        <w:top w:val="none" w:sz="0" w:space="0" w:color="auto"/>
        <w:left w:val="none" w:sz="0" w:space="0" w:color="auto"/>
        <w:bottom w:val="none" w:sz="0" w:space="0" w:color="auto"/>
        <w:right w:val="none" w:sz="0" w:space="0" w:color="auto"/>
      </w:divBdr>
    </w:div>
    <w:div w:id="1390225650">
      <w:bodyDiv w:val="1"/>
      <w:marLeft w:val="0"/>
      <w:marRight w:val="0"/>
      <w:marTop w:val="0"/>
      <w:marBottom w:val="0"/>
      <w:divBdr>
        <w:top w:val="none" w:sz="0" w:space="0" w:color="auto"/>
        <w:left w:val="none" w:sz="0" w:space="0" w:color="auto"/>
        <w:bottom w:val="none" w:sz="0" w:space="0" w:color="auto"/>
        <w:right w:val="none" w:sz="0" w:space="0" w:color="auto"/>
      </w:divBdr>
    </w:div>
    <w:div w:id="1406151477">
      <w:bodyDiv w:val="1"/>
      <w:marLeft w:val="0"/>
      <w:marRight w:val="0"/>
      <w:marTop w:val="0"/>
      <w:marBottom w:val="0"/>
      <w:divBdr>
        <w:top w:val="none" w:sz="0" w:space="0" w:color="auto"/>
        <w:left w:val="none" w:sz="0" w:space="0" w:color="auto"/>
        <w:bottom w:val="none" w:sz="0" w:space="0" w:color="auto"/>
        <w:right w:val="none" w:sz="0" w:space="0" w:color="auto"/>
      </w:divBdr>
    </w:div>
    <w:div w:id="1501771016">
      <w:bodyDiv w:val="1"/>
      <w:marLeft w:val="0"/>
      <w:marRight w:val="0"/>
      <w:marTop w:val="0"/>
      <w:marBottom w:val="0"/>
      <w:divBdr>
        <w:top w:val="none" w:sz="0" w:space="0" w:color="auto"/>
        <w:left w:val="none" w:sz="0" w:space="0" w:color="auto"/>
        <w:bottom w:val="none" w:sz="0" w:space="0" w:color="auto"/>
        <w:right w:val="none" w:sz="0" w:space="0" w:color="auto"/>
      </w:divBdr>
    </w:div>
    <w:div w:id="1561477486">
      <w:bodyDiv w:val="1"/>
      <w:marLeft w:val="0"/>
      <w:marRight w:val="0"/>
      <w:marTop w:val="0"/>
      <w:marBottom w:val="0"/>
      <w:divBdr>
        <w:top w:val="none" w:sz="0" w:space="0" w:color="auto"/>
        <w:left w:val="none" w:sz="0" w:space="0" w:color="auto"/>
        <w:bottom w:val="none" w:sz="0" w:space="0" w:color="auto"/>
        <w:right w:val="none" w:sz="0" w:space="0" w:color="auto"/>
      </w:divBdr>
    </w:div>
    <w:div w:id="1583372365">
      <w:bodyDiv w:val="1"/>
      <w:marLeft w:val="0"/>
      <w:marRight w:val="0"/>
      <w:marTop w:val="0"/>
      <w:marBottom w:val="0"/>
      <w:divBdr>
        <w:top w:val="none" w:sz="0" w:space="0" w:color="auto"/>
        <w:left w:val="none" w:sz="0" w:space="0" w:color="auto"/>
        <w:bottom w:val="none" w:sz="0" w:space="0" w:color="auto"/>
        <w:right w:val="none" w:sz="0" w:space="0" w:color="auto"/>
      </w:divBdr>
    </w:div>
    <w:div w:id="1665889117">
      <w:bodyDiv w:val="1"/>
      <w:marLeft w:val="0"/>
      <w:marRight w:val="0"/>
      <w:marTop w:val="0"/>
      <w:marBottom w:val="0"/>
      <w:divBdr>
        <w:top w:val="none" w:sz="0" w:space="0" w:color="auto"/>
        <w:left w:val="none" w:sz="0" w:space="0" w:color="auto"/>
        <w:bottom w:val="none" w:sz="0" w:space="0" w:color="auto"/>
        <w:right w:val="none" w:sz="0" w:space="0" w:color="auto"/>
      </w:divBdr>
    </w:div>
    <w:div w:id="1903591063">
      <w:bodyDiv w:val="1"/>
      <w:marLeft w:val="0"/>
      <w:marRight w:val="0"/>
      <w:marTop w:val="0"/>
      <w:marBottom w:val="0"/>
      <w:divBdr>
        <w:top w:val="none" w:sz="0" w:space="0" w:color="auto"/>
        <w:left w:val="none" w:sz="0" w:space="0" w:color="auto"/>
        <w:bottom w:val="none" w:sz="0" w:space="0" w:color="auto"/>
        <w:right w:val="none" w:sz="0" w:space="0" w:color="auto"/>
      </w:divBdr>
    </w:div>
    <w:div w:id="214696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openxmlformats.org/officeDocument/2006/relationships/customXml" Target="../customXml/item2.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7" ma:contentTypeDescription="Create a new document." ma:contentTypeScope="" ma:versionID="238b3f66b41f6a433989854ffb4345cd">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e571f585b5983ae570caea8221b63f6b"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3e0d7cd-59d0-4300-9182-4f5ac259ff1c">
      <Terms xmlns="http://schemas.microsoft.com/office/infopath/2007/PartnerControls"/>
    </lcf76f155ced4ddcb4097134ff3c332f>
    <TaxCatchAll xmlns="fece29ea-d8c1-4872-9a37-f1a3a9484082" xsi:nil="true"/>
  </documentManagement>
</p:properties>
</file>

<file path=customXml/itemProps1.xml><?xml version="1.0" encoding="utf-8"?>
<ds:datastoreItem xmlns:ds="http://schemas.openxmlformats.org/officeDocument/2006/customXml" ds:itemID="{749DE2CF-6F91-40E6-B877-23A4932C3771}">
  <ds:schemaRefs>
    <ds:schemaRef ds:uri="http://schemas.openxmlformats.org/officeDocument/2006/bibliography"/>
  </ds:schemaRefs>
</ds:datastoreItem>
</file>

<file path=customXml/itemProps2.xml><?xml version="1.0" encoding="utf-8"?>
<ds:datastoreItem xmlns:ds="http://schemas.openxmlformats.org/officeDocument/2006/customXml" ds:itemID="{66FFA4DD-62A3-493D-9DA0-D9A5EB2132CA}"/>
</file>

<file path=customXml/itemProps3.xml><?xml version="1.0" encoding="utf-8"?>
<ds:datastoreItem xmlns:ds="http://schemas.openxmlformats.org/officeDocument/2006/customXml" ds:itemID="{C0935AAC-E61F-46C4-871E-60690ED1F9C8}"/>
</file>

<file path=customXml/itemProps4.xml><?xml version="1.0" encoding="utf-8"?>
<ds:datastoreItem xmlns:ds="http://schemas.openxmlformats.org/officeDocument/2006/customXml" ds:itemID="{D4B579A9-C0F0-4F21-A933-8738BE1DB9E9}"/>
</file>

<file path=docProps/app.xml><?xml version="1.0" encoding="utf-8"?>
<Properties xmlns="http://schemas.openxmlformats.org/officeDocument/2006/extended-properties" xmlns:vt="http://schemas.openxmlformats.org/officeDocument/2006/docPropsVTypes">
  <Template>Normal</Template>
  <TotalTime>1372</TotalTime>
  <Pages>6</Pages>
  <Words>2896</Words>
  <Characters>16508</Characters>
  <Application>Microsoft Office Word</Application>
  <DocSecurity>0</DocSecurity>
  <Lines>137</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CCCM Strategy Draft</vt:lpstr>
      <vt:lpstr>CCCM Strategy Draft</vt:lpstr>
    </vt:vector>
  </TitlesOfParts>
  <Company>UNHCR</Company>
  <LinksUpToDate>false</LinksUpToDate>
  <CharactersWithSpaces>19366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CCCM Strategy Draft</dc:title>
  <dc:creator>UNHCRUser</dc:creator>
  <cp:lastModifiedBy>MCBROOM Kerry</cp:lastModifiedBy>
  <cp:revision>23</cp:revision>
  <cp:lastPrinted>2016-05-13T06:53:00Z</cp:lastPrinted>
  <dcterms:created xsi:type="dcterms:W3CDTF">2019-08-29T16:40:00Z</dcterms:created>
  <dcterms:modified xsi:type="dcterms:W3CDTF">2019-09-02T15:31:00Z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